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DAF" w:rsidRPr="00A26DAF" w:rsidRDefault="00A26DAF" w:rsidP="00A26DAF">
      <w:pPr>
        <w:shd w:val="clear" w:color="auto" w:fill="FFFFFF"/>
        <w:rPr>
          <w:rFonts w:ascii="Arial" w:eastAsia="Times New Roman" w:hAnsi="Arial" w:cs="Arial"/>
          <w:color w:val="000000"/>
          <w:sz w:val="15"/>
          <w:szCs w:val="15"/>
        </w:rPr>
      </w:pPr>
      <w:r w:rsidRPr="00A26DAF">
        <w:rPr>
          <w:rFonts w:ascii="Arial" w:eastAsia="Times New Roman" w:hAnsi="Arial" w:cs="Arial"/>
          <w:color w:val="000000"/>
          <w:sz w:val="28"/>
          <w:szCs w:val="28"/>
        </w:rPr>
        <w:fldChar w:fldCharType="begin"/>
      </w:r>
      <w:r w:rsidRPr="00A26DAF">
        <w:rPr>
          <w:rFonts w:ascii="Arial" w:eastAsia="Times New Roman" w:hAnsi="Arial" w:cs="Arial"/>
          <w:color w:val="000000"/>
          <w:sz w:val="28"/>
          <w:szCs w:val="28"/>
        </w:rPr>
        <w:instrText xml:space="preserve"> HYPERLINK "http://alexklein.wikispaces.com/Memo" </w:instrText>
      </w:r>
      <w:r w:rsidRPr="00A26DAF">
        <w:rPr>
          <w:rFonts w:ascii="Arial" w:eastAsia="Times New Roman" w:hAnsi="Arial" w:cs="Arial"/>
          <w:color w:val="000000"/>
          <w:sz w:val="28"/>
          <w:szCs w:val="28"/>
        </w:rPr>
        <w:fldChar w:fldCharType="separate"/>
      </w:r>
      <w:r w:rsidRPr="00A26DAF">
        <w:rPr>
          <w:rFonts w:ascii="Arial" w:eastAsia="Times New Roman" w:hAnsi="Arial" w:cs="Arial"/>
          <w:color w:val="000000"/>
          <w:sz w:val="28"/>
          <w:szCs w:val="28"/>
        </w:rPr>
        <w:t>Memo</w:t>
      </w:r>
      <w:r w:rsidRPr="00A26DAF">
        <w:rPr>
          <w:rFonts w:ascii="Arial" w:eastAsia="Times New Roman" w:hAnsi="Arial" w:cs="Arial"/>
          <w:color w:val="000000"/>
          <w:sz w:val="28"/>
          <w:szCs w:val="28"/>
        </w:rPr>
        <w:fldChar w:fldCharType="end"/>
      </w:r>
      <w:r w:rsidRPr="00A26DAF">
        <w:rPr>
          <w:rFonts w:ascii="Arial" w:eastAsia="Times New Roman" w:hAnsi="Arial" w:cs="Arial"/>
          <w:color w:val="000000"/>
          <w:sz w:val="15"/>
          <w:szCs w:val="15"/>
        </w:rPr>
        <w:t xml:space="preserve"> </w:t>
      </w:r>
    </w:p>
    <w:p w:rsidR="00A26DAF" w:rsidRPr="00A26DAF" w:rsidDel="00A26DAF" w:rsidRDefault="00A26DAF" w:rsidP="00A26DAF">
      <w:pPr>
        <w:shd w:val="clear" w:color="auto" w:fill="FFFFFF"/>
        <w:rPr>
          <w:del w:id="0" w:author="Owner" w:date="2012-02-10T15:05:00Z"/>
          <w:rFonts w:ascii="Arial" w:eastAsia="Times New Roman" w:hAnsi="Arial" w:cs="Arial"/>
          <w:color w:val="000000"/>
          <w:sz w:val="15"/>
          <w:szCs w:val="15"/>
        </w:rPr>
      </w:pPr>
      <w:del w:id="1" w:author="Owner" w:date="2012-02-10T15:05:00Z">
        <w:r w:rsidRPr="00A26DAF" w:rsidDel="00A26DAF">
          <w:rPr>
            <w:rFonts w:ascii="Arial" w:eastAsia="Times New Roman" w:hAnsi="Arial" w:cs="Arial"/>
            <w:color w:val="000000"/>
            <w:sz w:val="15"/>
            <w:szCs w:val="15"/>
          </w:rPr>
          <w:fldChar w:fldCharType="begin"/>
        </w:r>
        <w:r w:rsidRPr="00A26DAF" w:rsidDel="00A26DAF">
          <w:rPr>
            <w:rFonts w:ascii="Arial" w:eastAsia="Times New Roman" w:hAnsi="Arial" w:cs="Arial"/>
            <w:color w:val="000000"/>
            <w:sz w:val="15"/>
            <w:szCs w:val="15"/>
          </w:rPr>
          <w:delInstrText xml:space="preserve"> HYPERLINK "http://alexklein.wikispaces.com/page/edit/Memo" </w:delInstrText>
        </w:r>
        <w:r w:rsidRPr="00A26DAF" w:rsidDel="00A26DAF">
          <w:rPr>
            <w:rFonts w:ascii="Arial" w:eastAsia="Times New Roman" w:hAnsi="Arial" w:cs="Arial"/>
            <w:color w:val="000000"/>
            <w:sz w:val="15"/>
            <w:szCs w:val="15"/>
          </w:rPr>
          <w:fldChar w:fldCharType="separate"/>
        </w:r>
        <w:r w:rsidDel="00A26DAF">
          <w:rPr>
            <w:rFonts w:ascii="Arial" w:eastAsia="Times New Roman" w:hAnsi="Arial" w:cs="Arial"/>
            <w:b/>
            <w:bCs/>
            <w:noProof/>
            <w:color w:val="6E6E6E"/>
            <w:sz w:val="16"/>
            <w:szCs w:val="16"/>
            <w:bdr w:val="single" w:sz="4" w:space="3" w:color="DCDCDC" w:frame="1"/>
            <w:shd w:val="clear" w:color="auto" w:fill="F3F3F3"/>
          </w:rPr>
          <w:drawing>
            <wp:inline distT="0" distB="0" distL="0" distR="0">
              <wp:extent cx="7620" cy="7620"/>
              <wp:effectExtent l="0" t="0" r="0" b="0"/>
              <wp:docPr id="1" name="Picture 1" descr="http://www.wikispaces.com/i/c.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c.gif">
                        <a:hlinkClick r:id="rId5"/>
                      </pic:cNvPr>
                      <pic:cNvPicPr>
                        <a:picLocks noChangeAspect="1" noChangeArrowheads="1"/>
                      </pic:cNvPicPr>
                    </pic:nvPicPr>
                    <pic:blipFill>
                      <a:blip r:embed="rId6"/>
                      <a:srcRect/>
                      <a:stretch>
                        <a:fillRect/>
                      </a:stretch>
                    </pic:blipFill>
                    <pic:spPr bwMode="auto">
                      <a:xfrm>
                        <a:off x="0" y="0"/>
                        <a:ext cx="7620" cy="7620"/>
                      </a:xfrm>
                      <a:prstGeom prst="rect">
                        <a:avLst/>
                      </a:prstGeom>
                      <a:noFill/>
                      <a:ln w="9525">
                        <a:noFill/>
                        <a:miter lim="800000"/>
                        <a:headEnd/>
                        <a:tailEnd/>
                      </a:ln>
                    </pic:spPr>
                  </pic:pic>
                </a:graphicData>
              </a:graphic>
            </wp:inline>
          </w:drawing>
        </w:r>
        <w:r w:rsidRPr="00A26DAF" w:rsidDel="00A26DAF">
          <w:rPr>
            <w:rFonts w:ascii="Arial" w:eastAsia="Times New Roman" w:hAnsi="Arial" w:cs="Arial"/>
            <w:b/>
            <w:bCs/>
            <w:color w:val="6E6E6E"/>
            <w:sz w:val="16"/>
          </w:rPr>
          <w:delText>Edit</w:delText>
        </w:r>
        <w:r w:rsidRPr="00A26DAF" w:rsidDel="00A26DAF">
          <w:rPr>
            <w:rFonts w:ascii="Arial" w:eastAsia="Times New Roman" w:hAnsi="Arial" w:cs="Arial"/>
            <w:color w:val="000000"/>
            <w:sz w:val="15"/>
            <w:szCs w:val="15"/>
          </w:rPr>
          <w:fldChar w:fldCharType="end"/>
        </w:r>
        <w:r w:rsidRPr="00A26DAF" w:rsidDel="00A26DAF">
          <w:rPr>
            <w:rFonts w:ascii="Arial" w:eastAsia="Times New Roman" w:hAnsi="Arial" w:cs="Arial"/>
            <w:color w:val="000000"/>
            <w:sz w:val="15"/>
            <w:szCs w:val="15"/>
          </w:rPr>
          <w:fldChar w:fldCharType="begin"/>
        </w:r>
        <w:r w:rsidRPr="00A26DAF" w:rsidDel="00A26DAF">
          <w:rPr>
            <w:rFonts w:ascii="Arial" w:eastAsia="Times New Roman" w:hAnsi="Arial" w:cs="Arial"/>
            <w:color w:val="000000"/>
            <w:sz w:val="15"/>
            <w:szCs w:val="15"/>
          </w:rPr>
          <w:delInstrText xml:space="preserve"> HYPERLINK "http://alexklein.wikispaces.com/message/list/Memo" </w:delInstrText>
        </w:r>
        <w:r w:rsidRPr="00A26DAF" w:rsidDel="00A26DAF">
          <w:rPr>
            <w:rFonts w:ascii="Arial" w:eastAsia="Times New Roman" w:hAnsi="Arial" w:cs="Arial"/>
            <w:color w:val="000000"/>
            <w:sz w:val="15"/>
            <w:szCs w:val="15"/>
          </w:rPr>
          <w:fldChar w:fldCharType="separate"/>
        </w:r>
        <w:r w:rsidDel="00A26DAF">
          <w:rPr>
            <w:rFonts w:ascii="Arial" w:eastAsia="Times New Roman" w:hAnsi="Arial" w:cs="Arial"/>
            <w:b/>
            <w:bCs/>
            <w:noProof/>
            <w:color w:val="6E6E6E"/>
            <w:sz w:val="16"/>
            <w:szCs w:val="16"/>
            <w:bdr w:val="single" w:sz="4" w:space="3" w:color="DCDCDC" w:frame="1"/>
            <w:shd w:val="clear" w:color="auto" w:fill="F3F3F3"/>
          </w:rPr>
          <w:drawing>
            <wp:inline distT="0" distB="0" distL="0" distR="0">
              <wp:extent cx="7620" cy="7620"/>
              <wp:effectExtent l="0" t="0" r="0" b="0"/>
              <wp:docPr id="2" name="Picture 2" descr="http://www.wikispaces.com/i/c.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kispaces.com/i/c.gif">
                        <a:hlinkClick r:id="rId7"/>
                      </pic:cNvPr>
                      <pic:cNvPicPr>
                        <a:picLocks noChangeAspect="1" noChangeArrowheads="1"/>
                      </pic:cNvPicPr>
                    </pic:nvPicPr>
                    <pic:blipFill>
                      <a:blip r:embed="rId6"/>
                      <a:srcRect/>
                      <a:stretch>
                        <a:fillRect/>
                      </a:stretch>
                    </pic:blipFill>
                    <pic:spPr bwMode="auto">
                      <a:xfrm>
                        <a:off x="0" y="0"/>
                        <a:ext cx="7620" cy="7620"/>
                      </a:xfrm>
                      <a:prstGeom prst="rect">
                        <a:avLst/>
                      </a:prstGeom>
                      <a:noFill/>
                      <a:ln w="9525">
                        <a:noFill/>
                        <a:miter lim="800000"/>
                        <a:headEnd/>
                        <a:tailEnd/>
                      </a:ln>
                    </pic:spPr>
                  </pic:pic>
                </a:graphicData>
              </a:graphic>
            </wp:inline>
          </w:drawing>
        </w:r>
        <w:r w:rsidRPr="00A26DAF" w:rsidDel="00A26DAF">
          <w:rPr>
            <w:rFonts w:ascii="Arial" w:eastAsia="Times New Roman" w:hAnsi="Arial" w:cs="Arial"/>
            <w:b/>
            <w:bCs/>
            <w:color w:val="6E6E6E"/>
            <w:sz w:val="16"/>
          </w:rPr>
          <w:delText xml:space="preserve"> 0</w:delText>
        </w:r>
        <w:r w:rsidRPr="00A26DAF" w:rsidDel="00A26DAF">
          <w:rPr>
            <w:rFonts w:ascii="Arial" w:eastAsia="Times New Roman" w:hAnsi="Arial" w:cs="Arial"/>
            <w:color w:val="000000"/>
            <w:sz w:val="15"/>
            <w:szCs w:val="15"/>
          </w:rPr>
          <w:fldChar w:fldCharType="end"/>
        </w:r>
        <w:r w:rsidRPr="00A26DAF" w:rsidDel="00A26DAF">
          <w:rPr>
            <w:rFonts w:ascii="Arial" w:eastAsia="Times New Roman" w:hAnsi="Arial" w:cs="Arial"/>
            <w:color w:val="000000"/>
            <w:sz w:val="15"/>
            <w:szCs w:val="15"/>
          </w:rPr>
          <w:fldChar w:fldCharType="begin"/>
        </w:r>
        <w:r w:rsidRPr="00A26DAF" w:rsidDel="00A26DAF">
          <w:rPr>
            <w:rFonts w:ascii="Arial" w:eastAsia="Times New Roman" w:hAnsi="Arial" w:cs="Arial"/>
            <w:color w:val="000000"/>
            <w:sz w:val="15"/>
            <w:szCs w:val="15"/>
          </w:rPr>
          <w:delInstrText xml:space="preserve"> HYPERLINK "http://alexklein.wikispaces.com/Memo" </w:delInstrText>
        </w:r>
        <w:r w:rsidRPr="00A26DAF" w:rsidDel="00A26DAF">
          <w:rPr>
            <w:rFonts w:ascii="Arial" w:eastAsia="Times New Roman" w:hAnsi="Arial" w:cs="Arial"/>
            <w:color w:val="000000"/>
            <w:sz w:val="15"/>
            <w:szCs w:val="15"/>
          </w:rPr>
          <w:fldChar w:fldCharType="separate"/>
        </w:r>
        <w:r w:rsidDel="00A26DAF">
          <w:rPr>
            <w:rFonts w:ascii="Arial" w:eastAsia="Times New Roman" w:hAnsi="Arial" w:cs="Arial"/>
            <w:b/>
            <w:bCs/>
            <w:noProof/>
            <w:color w:val="6E6E6E"/>
            <w:sz w:val="16"/>
            <w:szCs w:val="16"/>
            <w:bdr w:val="single" w:sz="4" w:space="3" w:color="DCDCDC" w:frame="1"/>
            <w:shd w:val="clear" w:color="auto" w:fill="F3F3F3"/>
          </w:rPr>
          <w:drawing>
            <wp:inline distT="0" distB="0" distL="0" distR="0">
              <wp:extent cx="7620" cy="7620"/>
              <wp:effectExtent l="0" t="0" r="0" b="0"/>
              <wp:docPr id="3" name="Picture 3" descr="http://www.wikispaces.com/i/c.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kispaces.com/i/c.gif">
                        <a:hlinkClick r:id="rId8"/>
                      </pic:cNvPr>
                      <pic:cNvPicPr>
                        <a:picLocks noChangeAspect="1" noChangeArrowheads="1"/>
                      </pic:cNvPicPr>
                    </pic:nvPicPr>
                    <pic:blipFill>
                      <a:blip r:embed="rId6"/>
                      <a:srcRect/>
                      <a:stretch>
                        <a:fillRect/>
                      </a:stretch>
                    </pic:blipFill>
                    <pic:spPr bwMode="auto">
                      <a:xfrm>
                        <a:off x="0" y="0"/>
                        <a:ext cx="7620" cy="7620"/>
                      </a:xfrm>
                      <a:prstGeom prst="rect">
                        <a:avLst/>
                      </a:prstGeom>
                      <a:noFill/>
                      <a:ln w="9525">
                        <a:noFill/>
                        <a:miter lim="800000"/>
                        <a:headEnd/>
                        <a:tailEnd/>
                      </a:ln>
                    </pic:spPr>
                  </pic:pic>
                </a:graphicData>
              </a:graphic>
            </wp:inline>
          </w:drawing>
        </w:r>
        <w:r w:rsidRPr="00A26DAF" w:rsidDel="00A26DAF">
          <w:rPr>
            <w:rFonts w:ascii="Arial" w:eastAsia="Times New Roman" w:hAnsi="Arial" w:cs="Arial"/>
            <w:b/>
            <w:bCs/>
            <w:color w:val="6E6E6E"/>
            <w:sz w:val="16"/>
          </w:rPr>
          <w:delText>0</w:delText>
        </w:r>
        <w:r w:rsidRPr="00A26DAF" w:rsidDel="00A26DAF">
          <w:rPr>
            <w:rFonts w:ascii="Arial" w:eastAsia="Times New Roman" w:hAnsi="Arial" w:cs="Arial"/>
            <w:color w:val="000000"/>
            <w:sz w:val="15"/>
            <w:szCs w:val="15"/>
          </w:rPr>
          <w:fldChar w:fldCharType="end"/>
        </w:r>
        <w:r w:rsidRPr="00A26DAF" w:rsidDel="00A26DAF">
          <w:rPr>
            <w:rFonts w:ascii="Arial" w:eastAsia="Times New Roman" w:hAnsi="Arial" w:cs="Arial"/>
            <w:color w:val="000000"/>
            <w:sz w:val="15"/>
            <w:szCs w:val="15"/>
          </w:rPr>
          <w:fldChar w:fldCharType="begin"/>
        </w:r>
        <w:r w:rsidRPr="00A26DAF" w:rsidDel="00A26DAF">
          <w:rPr>
            <w:rFonts w:ascii="Arial" w:eastAsia="Times New Roman" w:hAnsi="Arial" w:cs="Arial"/>
            <w:color w:val="000000"/>
            <w:sz w:val="15"/>
            <w:szCs w:val="15"/>
          </w:rPr>
          <w:delInstrText xml:space="preserve"> HYPERLINK "http://alexklein.wikispaces.com/page/history/Memo" </w:delInstrText>
        </w:r>
        <w:r w:rsidRPr="00A26DAF" w:rsidDel="00A26DAF">
          <w:rPr>
            <w:rFonts w:ascii="Arial" w:eastAsia="Times New Roman" w:hAnsi="Arial" w:cs="Arial"/>
            <w:color w:val="000000"/>
            <w:sz w:val="15"/>
            <w:szCs w:val="15"/>
          </w:rPr>
          <w:fldChar w:fldCharType="separate"/>
        </w:r>
        <w:r w:rsidDel="00A26DAF">
          <w:rPr>
            <w:rFonts w:ascii="Arial" w:eastAsia="Times New Roman" w:hAnsi="Arial" w:cs="Arial"/>
            <w:b/>
            <w:bCs/>
            <w:noProof/>
            <w:color w:val="6E6E6E"/>
            <w:sz w:val="16"/>
            <w:szCs w:val="16"/>
            <w:bdr w:val="single" w:sz="4" w:space="3" w:color="DCDCDC" w:frame="1"/>
            <w:shd w:val="clear" w:color="auto" w:fill="F3F3F3"/>
          </w:rPr>
          <w:drawing>
            <wp:inline distT="0" distB="0" distL="0" distR="0">
              <wp:extent cx="7620" cy="7620"/>
              <wp:effectExtent l="0" t="0" r="0" b="0"/>
              <wp:docPr id="4" name="Picture 4" descr="http://www.wikispaces.com/i/c.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kispaces.com/i/c.gif">
                        <a:hlinkClick r:id="rId9"/>
                      </pic:cNvPr>
                      <pic:cNvPicPr>
                        <a:picLocks noChangeAspect="1" noChangeArrowheads="1"/>
                      </pic:cNvPicPr>
                    </pic:nvPicPr>
                    <pic:blipFill>
                      <a:blip r:embed="rId6"/>
                      <a:srcRect/>
                      <a:stretch>
                        <a:fillRect/>
                      </a:stretch>
                    </pic:blipFill>
                    <pic:spPr bwMode="auto">
                      <a:xfrm>
                        <a:off x="0" y="0"/>
                        <a:ext cx="7620" cy="7620"/>
                      </a:xfrm>
                      <a:prstGeom prst="rect">
                        <a:avLst/>
                      </a:prstGeom>
                      <a:noFill/>
                      <a:ln w="9525">
                        <a:noFill/>
                        <a:miter lim="800000"/>
                        <a:headEnd/>
                        <a:tailEnd/>
                      </a:ln>
                    </pic:spPr>
                  </pic:pic>
                </a:graphicData>
              </a:graphic>
            </wp:inline>
          </w:drawing>
        </w:r>
        <w:r w:rsidRPr="00A26DAF" w:rsidDel="00A26DAF">
          <w:rPr>
            <w:rFonts w:ascii="Arial" w:eastAsia="Times New Roman" w:hAnsi="Arial" w:cs="Arial"/>
            <w:b/>
            <w:bCs/>
            <w:color w:val="6E6E6E"/>
            <w:sz w:val="16"/>
          </w:rPr>
          <w:delText xml:space="preserve"> 1</w:delText>
        </w:r>
        <w:r w:rsidRPr="00A26DAF" w:rsidDel="00A26DAF">
          <w:rPr>
            <w:rFonts w:ascii="Arial" w:eastAsia="Times New Roman" w:hAnsi="Arial" w:cs="Arial"/>
            <w:color w:val="000000"/>
            <w:sz w:val="15"/>
            <w:szCs w:val="15"/>
          </w:rPr>
          <w:fldChar w:fldCharType="end"/>
        </w:r>
        <w:r w:rsidRPr="00A26DAF" w:rsidDel="00A26DAF">
          <w:rPr>
            <w:rFonts w:ascii="Arial" w:eastAsia="Times New Roman" w:hAnsi="Arial" w:cs="Arial"/>
            <w:color w:val="000000"/>
            <w:sz w:val="15"/>
            <w:szCs w:val="15"/>
          </w:rPr>
          <w:fldChar w:fldCharType="begin"/>
        </w:r>
        <w:r w:rsidRPr="00A26DAF" w:rsidDel="00A26DAF">
          <w:rPr>
            <w:rFonts w:ascii="Arial" w:eastAsia="Times New Roman" w:hAnsi="Arial" w:cs="Arial"/>
            <w:color w:val="000000"/>
            <w:sz w:val="15"/>
            <w:szCs w:val="15"/>
          </w:rPr>
          <w:delInstrText xml:space="preserve"> HYPERLINK "http://alexklein.wikispaces.com/Memo" </w:delInstrText>
        </w:r>
        <w:r w:rsidRPr="00A26DAF" w:rsidDel="00A26DAF">
          <w:rPr>
            <w:rFonts w:ascii="Arial" w:eastAsia="Times New Roman" w:hAnsi="Arial" w:cs="Arial"/>
            <w:color w:val="000000"/>
            <w:sz w:val="15"/>
            <w:szCs w:val="15"/>
          </w:rPr>
          <w:fldChar w:fldCharType="separate"/>
        </w:r>
        <w:r w:rsidRPr="00A26DAF" w:rsidDel="00A26DAF">
          <w:rPr>
            <w:rFonts w:ascii="Arial" w:eastAsia="Times New Roman" w:hAnsi="Arial" w:cs="Arial"/>
            <w:b/>
            <w:bCs/>
            <w:color w:val="6E6E6E"/>
            <w:sz w:val="16"/>
          </w:rPr>
          <w:delText>…</w:delText>
        </w:r>
        <w:r w:rsidRPr="00A26DAF" w:rsidDel="00A26DAF">
          <w:rPr>
            <w:rFonts w:ascii="Arial" w:eastAsia="Times New Roman" w:hAnsi="Arial" w:cs="Arial"/>
            <w:color w:val="000000"/>
            <w:sz w:val="15"/>
            <w:szCs w:val="15"/>
          </w:rPr>
          <w:fldChar w:fldCharType="end"/>
        </w:r>
        <w:r w:rsidRPr="00A26DAF" w:rsidDel="00A26DAF">
          <w:rPr>
            <w:rFonts w:ascii="Arial" w:eastAsia="Times New Roman" w:hAnsi="Arial" w:cs="Arial"/>
            <w:color w:val="000000"/>
            <w:sz w:val="15"/>
            <w:szCs w:val="15"/>
          </w:rPr>
          <w:delText xml:space="preserve"> </w:delText>
        </w:r>
      </w:del>
    </w:p>
    <w:tbl>
      <w:tblPr>
        <w:tblW w:w="0" w:type="auto"/>
        <w:tblCellSpacing w:w="15" w:type="dxa"/>
        <w:tblCellMar>
          <w:top w:w="15" w:type="dxa"/>
          <w:left w:w="15" w:type="dxa"/>
          <w:bottom w:w="15" w:type="dxa"/>
          <w:right w:w="15" w:type="dxa"/>
        </w:tblCellMar>
        <w:tblLook w:val="04A0"/>
      </w:tblPr>
      <w:tblGrid>
        <w:gridCol w:w="876"/>
        <w:gridCol w:w="5805"/>
      </w:tblGrid>
      <w:tr w:rsidR="00A26DAF" w:rsidRPr="00A26DAF" w:rsidDel="00A26DAF" w:rsidTr="00A26DAF">
        <w:trPr>
          <w:tblCellSpacing w:w="15" w:type="dxa"/>
          <w:del w:id="2" w:author="Owner" w:date="2012-02-10T15:05:00Z"/>
        </w:trPr>
        <w:tc>
          <w:tcPr>
            <w:tcW w:w="0" w:type="auto"/>
            <w:tcMar>
              <w:top w:w="15" w:type="dxa"/>
              <w:left w:w="15" w:type="dxa"/>
              <w:bottom w:w="15" w:type="dxa"/>
              <w:right w:w="240" w:type="dxa"/>
            </w:tcMar>
            <w:hideMark/>
          </w:tcPr>
          <w:p w:rsidR="00A26DAF" w:rsidRPr="00A26DAF" w:rsidDel="00A26DAF" w:rsidRDefault="00A26DAF" w:rsidP="00A26DAF">
            <w:pPr>
              <w:jc w:val="right"/>
              <w:rPr>
                <w:del w:id="3" w:author="Owner" w:date="2012-02-10T15:05:00Z"/>
                <w:rFonts w:ascii="Arial" w:eastAsia="Times New Roman" w:hAnsi="Arial" w:cs="Arial"/>
                <w:b/>
                <w:bCs/>
                <w:sz w:val="15"/>
                <w:szCs w:val="15"/>
              </w:rPr>
            </w:pPr>
            <w:del w:id="4" w:author="Owner" w:date="2012-02-10T15:05:00Z">
              <w:r w:rsidRPr="00A26DAF" w:rsidDel="00A26DAF">
                <w:rPr>
                  <w:rFonts w:ascii="Arial" w:eastAsia="Times New Roman" w:hAnsi="Arial" w:cs="Arial"/>
                  <w:b/>
                  <w:bCs/>
                  <w:sz w:val="15"/>
                  <w:szCs w:val="15"/>
                </w:rPr>
                <w:delText>Tags</w:delText>
              </w:r>
            </w:del>
          </w:p>
        </w:tc>
        <w:tc>
          <w:tcPr>
            <w:tcW w:w="5760" w:type="dxa"/>
            <w:vAlign w:val="center"/>
            <w:hideMark/>
          </w:tcPr>
          <w:p w:rsidR="00A26DAF" w:rsidRPr="00A26DAF" w:rsidDel="00A26DAF" w:rsidRDefault="00A26DAF" w:rsidP="00A26DAF">
            <w:pPr>
              <w:pBdr>
                <w:bottom w:val="single" w:sz="6" w:space="1" w:color="auto"/>
              </w:pBdr>
              <w:jc w:val="center"/>
              <w:rPr>
                <w:del w:id="5" w:author="Owner" w:date="2012-02-10T15:05:00Z"/>
                <w:rFonts w:ascii="Arial" w:eastAsia="Times New Roman" w:hAnsi="Arial" w:cs="Arial"/>
                <w:vanish/>
                <w:sz w:val="16"/>
                <w:szCs w:val="16"/>
              </w:rPr>
            </w:pPr>
            <w:del w:id="6" w:author="Owner" w:date="2012-02-10T15:05:00Z">
              <w:r w:rsidRPr="00A26DAF" w:rsidDel="00A26DAF">
                <w:rPr>
                  <w:rFonts w:ascii="Arial" w:eastAsia="Times New Roman" w:hAnsi="Arial" w:cs="Arial"/>
                  <w:vanish/>
                  <w:sz w:val="16"/>
                  <w:szCs w:val="16"/>
                </w:rPr>
                <w:delText>Top of Form</w:delText>
              </w:r>
            </w:del>
          </w:p>
          <w:p w:rsidR="00A26DAF" w:rsidRPr="00A26DAF" w:rsidDel="00A26DAF" w:rsidRDefault="00A26DAF" w:rsidP="00A26DAF">
            <w:pPr>
              <w:rPr>
                <w:del w:id="7" w:author="Owner" w:date="2012-02-10T15:05:00Z"/>
                <w:rFonts w:ascii="Arial" w:eastAsia="Times New Roman" w:hAnsi="Arial" w:cs="Arial"/>
                <w:sz w:val="15"/>
                <w:szCs w:val="15"/>
              </w:rPr>
            </w:pPr>
            <w:del w:id="8" w:author="Owner" w:date="2012-02-10T15:05:00Z">
              <w:r w:rsidRPr="00A26DAF" w:rsidDel="00A26DAF">
                <w:rPr>
                  <w:rFonts w:ascii="Arial" w:eastAsia="Times New Roman" w:hAnsi="Arial" w:cs="Arial"/>
                  <w:sz w:val="15"/>
                  <w:szCs w:val="15"/>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in;height:18.15pt" o:ole="">
                    <v:imagedata r:id="rId10" o:title=""/>
                  </v:shape>
                  <w:control r:id="rId11" w:name="DefaultOcxName" w:shapeid="_x0000_i1053"/>
                </w:object>
              </w:r>
              <w:r w:rsidRPr="00A26DAF" w:rsidDel="00A26DAF">
                <w:rPr>
                  <w:rFonts w:ascii="Arial" w:eastAsia="Times New Roman" w:hAnsi="Arial" w:cs="Arial"/>
                  <w:sz w:val="15"/>
                  <w:szCs w:val="15"/>
                </w:rPr>
                <w:object w:dxaOrig="225" w:dyaOrig="225">
                  <v:shape id="_x0000_i1052" type="#_x0000_t75" style="width:1in;height:18.15pt" o:ole="">
                    <v:imagedata r:id="rId12" o:title=""/>
                  </v:shape>
                  <w:control r:id="rId13" w:name="DefaultOcxName1" w:shapeid="_x0000_i1052"/>
                </w:object>
              </w:r>
            </w:del>
          </w:p>
          <w:p w:rsidR="00A26DAF" w:rsidRPr="00A26DAF" w:rsidDel="00A26DAF" w:rsidRDefault="00A26DAF" w:rsidP="00A26DAF">
            <w:pPr>
              <w:numPr>
                <w:ilvl w:val="0"/>
                <w:numId w:val="1"/>
              </w:numPr>
              <w:spacing w:before="100" w:beforeAutospacing="1" w:after="100" w:afterAutospacing="1"/>
              <w:rPr>
                <w:del w:id="9" w:author="Owner" w:date="2012-02-10T15:05:00Z"/>
                <w:rFonts w:ascii="Arial" w:eastAsia="Times New Roman" w:hAnsi="Arial" w:cs="Arial"/>
                <w:sz w:val="15"/>
                <w:szCs w:val="15"/>
              </w:rPr>
            </w:pPr>
            <w:del w:id="10" w:author="Owner" w:date="2012-02-10T15:05:00Z">
              <w:r w:rsidRPr="00A26DAF" w:rsidDel="00A26DAF">
                <w:rPr>
                  <w:rFonts w:ascii="Arial" w:eastAsia="Times New Roman" w:hAnsi="Arial" w:cs="Arial"/>
                  <w:sz w:val="15"/>
                  <w:szCs w:val="15"/>
                </w:rPr>
                <w:delText>none</w:delText>
              </w:r>
            </w:del>
          </w:p>
          <w:p w:rsidR="00A26DAF" w:rsidRPr="00A26DAF" w:rsidDel="00A26DAF" w:rsidRDefault="00A26DAF" w:rsidP="00A26DAF">
            <w:pPr>
              <w:rPr>
                <w:del w:id="11" w:author="Owner" w:date="2012-02-10T15:05:00Z"/>
                <w:rFonts w:ascii="Arial" w:eastAsia="Times New Roman" w:hAnsi="Arial" w:cs="Arial"/>
                <w:sz w:val="15"/>
                <w:szCs w:val="15"/>
              </w:rPr>
            </w:pPr>
            <w:del w:id="12" w:author="Owner" w:date="2012-02-10T15:05:00Z">
              <w:r w:rsidRPr="00A26DAF" w:rsidDel="00A26DAF">
                <w:rPr>
                  <w:rFonts w:ascii="Arial" w:eastAsia="Times New Roman" w:hAnsi="Arial" w:cs="Arial"/>
                  <w:sz w:val="15"/>
                  <w:szCs w:val="15"/>
                </w:rPr>
                <w:fldChar w:fldCharType="begin"/>
              </w:r>
              <w:r w:rsidRPr="00A26DAF" w:rsidDel="00A26DAF">
                <w:rPr>
                  <w:rFonts w:ascii="Arial" w:eastAsia="Times New Roman" w:hAnsi="Arial" w:cs="Arial"/>
                  <w:sz w:val="15"/>
                  <w:szCs w:val="15"/>
                </w:rPr>
                <w:delInstrText xml:space="preserve"> HYPERLINK "http://alexklein.wikispaces.com/Memo" </w:delInstrText>
              </w:r>
              <w:r w:rsidRPr="00A26DAF" w:rsidDel="00A26DAF">
                <w:rPr>
                  <w:rFonts w:ascii="Arial" w:eastAsia="Times New Roman" w:hAnsi="Arial" w:cs="Arial"/>
                  <w:sz w:val="15"/>
                  <w:szCs w:val="15"/>
                </w:rPr>
                <w:fldChar w:fldCharType="separate"/>
              </w:r>
              <w:r w:rsidRPr="00A26DAF" w:rsidDel="00A26DAF">
                <w:rPr>
                  <w:rFonts w:ascii="Arial" w:eastAsia="Times New Roman" w:hAnsi="Arial" w:cs="Arial"/>
                  <w:color w:val="000000"/>
                  <w:sz w:val="15"/>
                  <w:u w:val="single"/>
                </w:rPr>
                <w:delText>edit</w:delText>
              </w:r>
              <w:r w:rsidRPr="00A26DAF" w:rsidDel="00A26DAF">
                <w:rPr>
                  <w:rFonts w:ascii="Arial" w:eastAsia="Times New Roman" w:hAnsi="Arial" w:cs="Arial"/>
                  <w:sz w:val="15"/>
                  <w:szCs w:val="15"/>
                </w:rPr>
                <w:fldChar w:fldCharType="end"/>
              </w:r>
              <w:r w:rsidRPr="00A26DAF" w:rsidDel="00A26DAF">
                <w:rPr>
                  <w:rFonts w:ascii="Arial" w:eastAsia="Times New Roman" w:hAnsi="Arial" w:cs="Arial"/>
                  <w:sz w:val="15"/>
                  <w:szCs w:val="15"/>
                </w:rPr>
                <w:delText xml:space="preserve"> </w:delText>
              </w:r>
            </w:del>
          </w:p>
          <w:p w:rsidR="00A26DAF" w:rsidRPr="00A26DAF" w:rsidDel="00A26DAF" w:rsidRDefault="00A26DAF" w:rsidP="00A26DAF">
            <w:pPr>
              <w:rPr>
                <w:del w:id="13" w:author="Owner" w:date="2012-02-10T15:05:00Z"/>
                <w:rFonts w:ascii="Arial" w:eastAsia="Times New Roman" w:hAnsi="Arial" w:cs="Arial"/>
                <w:vanish/>
                <w:sz w:val="15"/>
                <w:szCs w:val="15"/>
              </w:rPr>
            </w:pPr>
            <w:del w:id="14" w:author="Owner" w:date="2012-02-10T15:05:00Z">
              <w:r w:rsidRPr="00A26DAF" w:rsidDel="00A26DAF">
                <w:rPr>
                  <w:rFonts w:ascii="Arial" w:eastAsia="Times New Roman" w:hAnsi="Arial" w:cs="Arial"/>
                  <w:vanish/>
                  <w:sz w:val="15"/>
                  <w:szCs w:val="15"/>
                </w:rPr>
                <w:object w:dxaOrig="225" w:dyaOrig="225">
                  <v:shape id="_x0000_i1051" type="#_x0000_t75" style="width:1in;height:18.15pt" o:ole="">
                    <v:imagedata r:id="rId14" o:title=""/>
                  </v:shape>
                  <w:control r:id="rId15" w:name="DefaultOcxName2" w:shapeid="_x0000_i1051"/>
                </w:object>
              </w:r>
              <w:r w:rsidRPr="00A26DAF" w:rsidDel="00A26DAF">
                <w:rPr>
                  <w:rFonts w:ascii="Arial" w:eastAsia="Times New Roman" w:hAnsi="Arial" w:cs="Arial"/>
                  <w:vanish/>
                  <w:sz w:val="15"/>
                  <w:szCs w:val="15"/>
                </w:rPr>
                <w:object w:dxaOrig="225" w:dyaOrig="225">
                  <v:shape id="_x0000_i1050" type="#_x0000_t75" style="width:1in;height:18.15pt" o:ole="">
                    <v:imagedata r:id="rId16" o:title=""/>
                  </v:shape>
                  <w:control r:id="rId17" w:name="DefaultOcxName3" w:shapeid="_x0000_i1050"/>
                </w:object>
              </w:r>
              <w:r w:rsidRPr="00A26DAF" w:rsidDel="00A26DAF">
                <w:rPr>
                  <w:rFonts w:ascii="Arial" w:eastAsia="Times New Roman" w:hAnsi="Arial" w:cs="Arial"/>
                  <w:vanish/>
                  <w:sz w:val="15"/>
                  <w:szCs w:val="15"/>
                </w:rPr>
                <w:object w:dxaOrig="225" w:dyaOrig="225">
                  <v:shape id="_x0000_i1049" type="#_x0000_t75" style="width:1in;height:18.15pt" o:ole="">
                    <v:imagedata r:id="rId18" o:title=""/>
                  </v:shape>
                  <w:control r:id="rId19" w:name="DefaultOcxName4" w:shapeid="_x0000_i1049"/>
                </w:object>
              </w:r>
              <w:r w:rsidRPr="00A26DAF" w:rsidDel="00A26DAF">
                <w:rPr>
                  <w:rFonts w:ascii="Arial" w:eastAsia="Times New Roman" w:hAnsi="Arial" w:cs="Arial"/>
                  <w:vanish/>
                  <w:sz w:val="15"/>
                  <w:szCs w:val="15"/>
                </w:rPr>
                <w:object w:dxaOrig="225" w:dyaOrig="225">
                  <v:shape id="_x0000_i1048" type="#_x0000_t75" style="width:102.7pt;height:13.6pt" o:ole="">
                    <v:imagedata r:id="rId20" o:title=""/>
                  </v:shape>
                  <w:control r:id="rId21" w:name="DefaultOcxName5" w:shapeid="_x0000_i1048"/>
                </w:object>
              </w:r>
            </w:del>
          </w:p>
          <w:p w:rsidR="00A26DAF" w:rsidRPr="00A26DAF" w:rsidDel="00A26DAF" w:rsidRDefault="00A26DAF" w:rsidP="00A26DAF">
            <w:pPr>
              <w:rPr>
                <w:del w:id="15" w:author="Owner" w:date="2012-02-10T15:05:00Z"/>
                <w:rFonts w:ascii="Arial" w:eastAsia="Times New Roman" w:hAnsi="Arial" w:cs="Arial"/>
                <w:vanish/>
                <w:sz w:val="15"/>
                <w:szCs w:val="15"/>
              </w:rPr>
            </w:pPr>
            <w:del w:id="16" w:author="Owner" w:date="2012-02-10T15:05:00Z">
              <w:r w:rsidRPr="00A26DAF" w:rsidDel="00A26DAF">
                <w:rPr>
                  <w:rFonts w:ascii="Arial" w:eastAsia="Times New Roman" w:hAnsi="Arial" w:cs="Arial"/>
                  <w:vanish/>
                  <w:sz w:val="15"/>
                  <w:szCs w:val="15"/>
                </w:rPr>
                <w:delText xml:space="preserve">Save </w:delText>
              </w:r>
              <w:r w:rsidRPr="00A26DAF" w:rsidDel="00A26DAF">
                <w:rPr>
                  <w:rFonts w:ascii="Arial" w:eastAsia="Times New Roman" w:hAnsi="Arial" w:cs="Arial"/>
                  <w:vanish/>
                  <w:sz w:val="15"/>
                  <w:szCs w:val="15"/>
                </w:rPr>
                <w:fldChar w:fldCharType="begin"/>
              </w:r>
              <w:r w:rsidRPr="00A26DAF" w:rsidDel="00A26DAF">
                <w:rPr>
                  <w:rFonts w:ascii="Arial" w:eastAsia="Times New Roman" w:hAnsi="Arial" w:cs="Arial"/>
                  <w:vanish/>
                  <w:sz w:val="15"/>
                  <w:szCs w:val="15"/>
                </w:rPr>
                <w:delInstrText xml:space="preserve"> HYPERLINK "http://alexklein.wikispaces.com/Memo" </w:delInstrText>
              </w:r>
              <w:r w:rsidRPr="00A26DAF" w:rsidDel="00A26DAF">
                <w:rPr>
                  <w:rFonts w:ascii="Arial" w:eastAsia="Times New Roman" w:hAnsi="Arial" w:cs="Arial"/>
                  <w:vanish/>
                  <w:sz w:val="15"/>
                  <w:szCs w:val="15"/>
                </w:rPr>
                <w:fldChar w:fldCharType="separate"/>
              </w:r>
              <w:r w:rsidRPr="00A26DAF" w:rsidDel="00A26DAF">
                <w:rPr>
                  <w:rFonts w:ascii="Arial" w:eastAsia="Times New Roman" w:hAnsi="Arial" w:cs="Arial"/>
                  <w:vanish/>
                  <w:color w:val="0000FF"/>
                  <w:sz w:val="15"/>
                  <w:u w:val="single"/>
                </w:rPr>
                <w:delText>Cancel</w:delText>
              </w:r>
              <w:r w:rsidRPr="00A26DAF" w:rsidDel="00A26DAF">
                <w:rPr>
                  <w:rFonts w:ascii="Arial" w:eastAsia="Times New Roman" w:hAnsi="Arial" w:cs="Arial"/>
                  <w:vanish/>
                  <w:sz w:val="15"/>
                  <w:szCs w:val="15"/>
                </w:rPr>
                <w:fldChar w:fldCharType="end"/>
              </w:r>
              <w:r w:rsidRPr="00A26DAF" w:rsidDel="00A26DAF">
                <w:rPr>
                  <w:rFonts w:ascii="Arial" w:eastAsia="Times New Roman" w:hAnsi="Arial" w:cs="Arial"/>
                  <w:vanish/>
                  <w:sz w:val="15"/>
                  <w:szCs w:val="15"/>
                </w:rPr>
                <w:delText xml:space="preserve"> </w:delText>
              </w:r>
            </w:del>
          </w:p>
          <w:p w:rsidR="00A26DAF" w:rsidRPr="00A26DAF" w:rsidDel="00A26DAF" w:rsidRDefault="00A26DAF" w:rsidP="00A26DAF">
            <w:pPr>
              <w:pBdr>
                <w:top w:val="single" w:sz="6" w:space="1" w:color="auto"/>
              </w:pBdr>
              <w:jc w:val="center"/>
              <w:rPr>
                <w:del w:id="17" w:author="Owner" w:date="2012-02-10T15:05:00Z"/>
                <w:rFonts w:ascii="Arial" w:eastAsia="Times New Roman" w:hAnsi="Arial" w:cs="Arial"/>
                <w:vanish/>
                <w:sz w:val="16"/>
                <w:szCs w:val="16"/>
              </w:rPr>
            </w:pPr>
            <w:del w:id="18" w:author="Owner" w:date="2012-02-10T15:05:00Z">
              <w:r w:rsidRPr="00A26DAF" w:rsidDel="00A26DAF">
                <w:rPr>
                  <w:rFonts w:ascii="Arial" w:eastAsia="Times New Roman" w:hAnsi="Arial" w:cs="Arial"/>
                  <w:vanish/>
                  <w:sz w:val="16"/>
                  <w:szCs w:val="16"/>
                </w:rPr>
                <w:delText>Bottom of Form</w:delText>
              </w:r>
            </w:del>
          </w:p>
        </w:tc>
      </w:tr>
      <w:tr w:rsidR="00A26DAF" w:rsidRPr="00A26DAF" w:rsidDel="00A26DAF" w:rsidTr="00A26DAF">
        <w:trPr>
          <w:tblCellSpacing w:w="15" w:type="dxa"/>
          <w:del w:id="19" w:author="Owner" w:date="2012-02-10T15:05:00Z"/>
        </w:trPr>
        <w:tc>
          <w:tcPr>
            <w:tcW w:w="0" w:type="auto"/>
            <w:tcMar>
              <w:top w:w="15" w:type="dxa"/>
              <w:left w:w="15" w:type="dxa"/>
              <w:bottom w:w="15" w:type="dxa"/>
              <w:right w:w="240" w:type="dxa"/>
            </w:tcMar>
            <w:hideMark/>
          </w:tcPr>
          <w:p w:rsidR="00A26DAF" w:rsidRPr="00A26DAF" w:rsidDel="00A26DAF" w:rsidRDefault="00A26DAF" w:rsidP="00A26DAF">
            <w:pPr>
              <w:jc w:val="right"/>
              <w:rPr>
                <w:del w:id="20" w:author="Owner" w:date="2012-02-10T15:05:00Z"/>
                <w:rFonts w:ascii="Arial" w:eastAsia="Times New Roman" w:hAnsi="Arial" w:cs="Arial"/>
                <w:b/>
                <w:bCs/>
                <w:sz w:val="15"/>
                <w:szCs w:val="15"/>
              </w:rPr>
            </w:pPr>
            <w:del w:id="21" w:author="Owner" w:date="2012-02-10T15:05:00Z">
              <w:r w:rsidRPr="00A26DAF" w:rsidDel="00A26DAF">
                <w:rPr>
                  <w:rFonts w:ascii="Arial" w:eastAsia="Times New Roman" w:hAnsi="Arial" w:cs="Arial"/>
                  <w:b/>
                  <w:bCs/>
                  <w:sz w:val="15"/>
                  <w:szCs w:val="15"/>
                </w:rPr>
                <w:delText>View As</w:delText>
              </w:r>
            </w:del>
          </w:p>
        </w:tc>
        <w:tc>
          <w:tcPr>
            <w:tcW w:w="5760" w:type="dxa"/>
            <w:noWrap/>
            <w:vAlign w:val="center"/>
            <w:hideMark/>
          </w:tcPr>
          <w:p w:rsidR="00A26DAF" w:rsidRPr="00A26DAF" w:rsidDel="00A26DAF" w:rsidRDefault="00A26DAF" w:rsidP="00A26DAF">
            <w:pPr>
              <w:rPr>
                <w:del w:id="22" w:author="Owner" w:date="2012-02-10T15:05:00Z"/>
                <w:rFonts w:ascii="Arial" w:eastAsia="Times New Roman" w:hAnsi="Arial" w:cs="Arial"/>
                <w:sz w:val="15"/>
                <w:szCs w:val="15"/>
              </w:rPr>
            </w:pPr>
            <w:del w:id="23" w:author="Owner" w:date="2012-02-10T15:05:00Z">
              <w:r w:rsidRPr="00A26DAF" w:rsidDel="00A26DAF">
                <w:rPr>
                  <w:rFonts w:ascii="Arial" w:eastAsia="Times New Roman" w:hAnsi="Arial" w:cs="Arial"/>
                  <w:sz w:val="15"/>
                  <w:szCs w:val="15"/>
                </w:rPr>
                <w:fldChar w:fldCharType="begin"/>
              </w:r>
              <w:r w:rsidRPr="00A26DAF" w:rsidDel="00A26DAF">
                <w:rPr>
                  <w:rFonts w:ascii="Arial" w:eastAsia="Times New Roman" w:hAnsi="Arial" w:cs="Arial"/>
                  <w:sz w:val="15"/>
                  <w:szCs w:val="15"/>
                </w:rPr>
                <w:delInstrText xml:space="preserve"> HYPERLINK "http://alexklein.wikispaces.com/Memo?f=print" </w:delInstrText>
              </w:r>
              <w:r w:rsidRPr="00A26DAF" w:rsidDel="00A26DAF">
                <w:rPr>
                  <w:rFonts w:ascii="Arial" w:eastAsia="Times New Roman" w:hAnsi="Arial" w:cs="Arial"/>
                  <w:sz w:val="15"/>
                  <w:szCs w:val="15"/>
                </w:rPr>
                <w:fldChar w:fldCharType="separate"/>
              </w:r>
              <w:r w:rsidRPr="00A26DAF" w:rsidDel="00A26DAF">
                <w:rPr>
                  <w:rFonts w:ascii="Arial" w:eastAsia="Times New Roman" w:hAnsi="Arial" w:cs="Arial"/>
                  <w:color w:val="0000FF"/>
                  <w:sz w:val="15"/>
                  <w:u w:val="single"/>
                </w:rPr>
                <w:delText>Print</w:delText>
              </w:r>
              <w:r w:rsidRPr="00A26DAF" w:rsidDel="00A26DAF">
                <w:rPr>
                  <w:rFonts w:ascii="Arial" w:eastAsia="Times New Roman" w:hAnsi="Arial" w:cs="Arial"/>
                  <w:sz w:val="15"/>
                  <w:szCs w:val="15"/>
                </w:rPr>
                <w:fldChar w:fldCharType="end"/>
              </w:r>
              <w:r w:rsidRPr="00A26DAF" w:rsidDel="00A26DAF">
                <w:rPr>
                  <w:rFonts w:ascii="Arial" w:eastAsia="Times New Roman" w:hAnsi="Arial" w:cs="Arial"/>
                  <w:sz w:val="15"/>
                  <w:szCs w:val="15"/>
                </w:rPr>
                <w:delText xml:space="preserve"> ·  </w:delText>
              </w:r>
              <w:r w:rsidRPr="00A26DAF" w:rsidDel="00A26DAF">
                <w:rPr>
                  <w:rFonts w:ascii="Arial" w:eastAsia="Times New Roman" w:hAnsi="Arial" w:cs="Arial"/>
                  <w:sz w:val="15"/>
                  <w:szCs w:val="15"/>
                </w:rPr>
                <w:fldChar w:fldCharType="begin"/>
              </w:r>
              <w:r w:rsidRPr="00A26DAF" w:rsidDel="00A26DAF">
                <w:rPr>
                  <w:rFonts w:ascii="Arial" w:eastAsia="Times New Roman" w:hAnsi="Arial" w:cs="Arial"/>
                  <w:sz w:val="15"/>
                  <w:szCs w:val="15"/>
                </w:rPr>
                <w:delInstrText xml:space="preserve"> HYPERLINK "http://alexklein.wikispaces.com/page/pdf/Memo" </w:delInstrText>
              </w:r>
              <w:r w:rsidRPr="00A26DAF" w:rsidDel="00A26DAF">
                <w:rPr>
                  <w:rFonts w:ascii="Arial" w:eastAsia="Times New Roman" w:hAnsi="Arial" w:cs="Arial"/>
                  <w:sz w:val="15"/>
                  <w:szCs w:val="15"/>
                </w:rPr>
                <w:fldChar w:fldCharType="separate"/>
              </w:r>
              <w:r w:rsidRPr="00A26DAF" w:rsidDel="00A26DAF">
                <w:rPr>
                  <w:rFonts w:ascii="Arial" w:eastAsia="Times New Roman" w:hAnsi="Arial" w:cs="Arial"/>
                  <w:color w:val="0000FF"/>
                  <w:sz w:val="15"/>
                  <w:u w:val="single"/>
                </w:rPr>
                <w:delText>PDF</w:delText>
              </w:r>
              <w:r w:rsidRPr="00A26DAF" w:rsidDel="00A26DAF">
                <w:rPr>
                  <w:rFonts w:ascii="Arial" w:eastAsia="Times New Roman" w:hAnsi="Arial" w:cs="Arial"/>
                  <w:sz w:val="15"/>
                  <w:szCs w:val="15"/>
                </w:rPr>
                <w:fldChar w:fldCharType="end"/>
              </w:r>
              <w:r w:rsidRPr="00A26DAF" w:rsidDel="00A26DAF">
                <w:rPr>
                  <w:rFonts w:ascii="Arial" w:eastAsia="Times New Roman" w:hAnsi="Arial" w:cs="Arial"/>
                  <w:sz w:val="15"/>
                  <w:szCs w:val="15"/>
                </w:rPr>
                <w:delText xml:space="preserve"> </w:delText>
              </w:r>
            </w:del>
          </w:p>
        </w:tc>
      </w:tr>
      <w:tr w:rsidR="00A26DAF" w:rsidRPr="00A26DAF" w:rsidDel="00A26DAF" w:rsidTr="00A26DAF">
        <w:trPr>
          <w:tblCellSpacing w:w="15" w:type="dxa"/>
          <w:del w:id="24" w:author="Owner" w:date="2012-02-10T15:05:00Z"/>
        </w:trPr>
        <w:tc>
          <w:tcPr>
            <w:tcW w:w="0" w:type="auto"/>
            <w:tcMar>
              <w:top w:w="15" w:type="dxa"/>
              <w:left w:w="15" w:type="dxa"/>
              <w:bottom w:w="15" w:type="dxa"/>
              <w:right w:w="240" w:type="dxa"/>
            </w:tcMar>
            <w:hideMark/>
          </w:tcPr>
          <w:p w:rsidR="00A26DAF" w:rsidRPr="00A26DAF" w:rsidDel="00A26DAF" w:rsidRDefault="00A26DAF" w:rsidP="00A26DAF">
            <w:pPr>
              <w:jc w:val="right"/>
              <w:rPr>
                <w:del w:id="25" w:author="Owner" w:date="2012-02-10T15:05:00Z"/>
                <w:rFonts w:ascii="Arial" w:eastAsia="Times New Roman" w:hAnsi="Arial" w:cs="Arial"/>
                <w:b/>
                <w:bCs/>
                <w:sz w:val="15"/>
                <w:szCs w:val="15"/>
              </w:rPr>
            </w:pPr>
            <w:del w:id="26" w:author="Owner" w:date="2012-02-10T15:05:00Z">
              <w:r w:rsidRPr="00A26DAF" w:rsidDel="00A26DAF">
                <w:rPr>
                  <w:rFonts w:ascii="Arial" w:eastAsia="Times New Roman" w:hAnsi="Arial" w:cs="Arial"/>
                  <w:b/>
                  <w:bCs/>
                  <w:sz w:val="15"/>
                  <w:szCs w:val="15"/>
                </w:rPr>
                <w:delText>Actions</w:delText>
              </w:r>
            </w:del>
          </w:p>
        </w:tc>
        <w:tc>
          <w:tcPr>
            <w:tcW w:w="5760" w:type="dxa"/>
            <w:noWrap/>
            <w:vAlign w:val="center"/>
            <w:hideMark/>
          </w:tcPr>
          <w:p w:rsidR="00A26DAF" w:rsidRPr="00A26DAF" w:rsidDel="00A26DAF" w:rsidRDefault="00A26DAF" w:rsidP="00A26DAF">
            <w:pPr>
              <w:rPr>
                <w:del w:id="27" w:author="Owner" w:date="2012-02-10T15:05:00Z"/>
                <w:rFonts w:ascii="Arial" w:eastAsia="Times New Roman" w:hAnsi="Arial" w:cs="Arial"/>
                <w:sz w:val="15"/>
                <w:szCs w:val="15"/>
              </w:rPr>
            </w:pPr>
            <w:del w:id="28" w:author="Owner" w:date="2012-02-10T15:05:00Z">
              <w:r w:rsidRPr="00A26DAF" w:rsidDel="00A26DAF">
                <w:rPr>
                  <w:rFonts w:ascii="Arial" w:eastAsia="Times New Roman" w:hAnsi="Arial" w:cs="Arial"/>
                  <w:sz w:val="15"/>
                  <w:szCs w:val="15"/>
                </w:rPr>
                <w:fldChar w:fldCharType="begin"/>
              </w:r>
              <w:r w:rsidRPr="00A26DAF" w:rsidDel="00A26DAF">
                <w:rPr>
                  <w:rFonts w:ascii="Arial" w:eastAsia="Times New Roman" w:hAnsi="Arial" w:cs="Arial"/>
                  <w:sz w:val="15"/>
                  <w:szCs w:val="15"/>
                </w:rPr>
                <w:delInstrText xml:space="preserve"> HYPERLINK "http://alexklein.wikispaces.com/page/rename/Memo?local=1" </w:delInstrText>
              </w:r>
              <w:r w:rsidRPr="00A26DAF" w:rsidDel="00A26DAF">
                <w:rPr>
                  <w:rFonts w:ascii="Arial" w:eastAsia="Times New Roman" w:hAnsi="Arial" w:cs="Arial"/>
                  <w:sz w:val="15"/>
                  <w:szCs w:val="15"/>
                </w:rPr>
                <w:fldChar w:fldCharType="separate"/>
              </w:r>
              <w:r w:rsidRPr="00A26DAF" w:rsidDel="00A26DAF">
                <w:rPr>
                  <w:rFonts w:ascii="Arial" w:eastAsia="Times New Roman" w:hAnsi="Arial" w:cs="Arial"/>
                  <w:color w:val="0000FF"/>
                  <w:sz w:val="15"/>
                  <w:u w:val="single"/>
                </w:rPr>
                <w:delText>Rename</w:delText>
              </w:r>
              <w:r w:rsidRPr="00A26DAF" w:rsidDel="00A26DAF">
                <w:rPr>
                  <w:rFonts w:ascii="Arial" w:eastAsia="Times New Roman" w:hAnsi="Arial" w:cs="Arial"/>
                  <w:sz w:val="15"/>
                  <w:szCs w:val="15"/>
                </w:rPr>
                <w:fldChar w:fldCharType="end"/>
              </w:r>
              <w:r w:rsidRPr="00A26DAF" w:rsidDel="00A26DAF">
                <w:rPr>
                  <w:rFonts w:ascii="Arial" w:eastAsia="Times New Roman" w:hAnsi="Arial" w:cs="Arial"/>
                  <w:sz w:val="15"/>
                  <w:szCs w:val="15"/>
                </w:rPr>
                <w:delText xml:space="preserve"> ·  </w:delText>
              </w:r>
              <w:r w:rsidRPr="00A26DAF" w:rsidDel="00A26DAF">
                <w:rPr>
                  <w:rFonts w:ascii="Arial" w:eastAsia="Times New Roman" w:hAnsi="Arial" w:cs="Arial"/>
                  <w:sz w:val="15"/>
                  <w:szCs w:val="15"/>
                </w:rPr>
                <w:fldChar w:fldCharType="begin"/>
              </w:r>
              <w:r w:rsidRPr="00A26DAF" w:rsidDel="00A26DAF">
                <w:rPr>
                  <w:rFonts w:ascii="Arial" w:eastAsia="Times New Roman" w:hAnsi="Arial" w:cs="Arial"/>
                  <w:sz w:val="15"/>
                  <w:szCs w:val="15"/>
                </w:rPr>
                <w:delInstrText xml:space="preserve"> HYPERLINK "http://alexklein.wikispaces.com/page/redirect/Memo" </w:delInstrText>
              </w:r>
              <w:r w:rsidRPr="00A26DAF" w:rsidDel="00A26DAF">
                <w:rPr>
                  <w:rFonts w:ascii="Arial" w:eastAsia="Times New Roman" w:hAnsi="Arial" w:cs="Arial"/>
                  <w:sz w:val="15"/>
                  <w:szCs w:val="15"/>
                </w:rPr>
                <w:fldChar w:fldCharType="separate"/>
              </w:r>
              <w:r w:rsidRPr="00A26DAF" w:rsidDel="00A26DAF">
                <w:rPr>
                  <w:rFonts w:ascii="Arial" w:eastAsia="Times New Roman" w:hAnsi="Arial" w:cs="Arial"/>
                  <w:color w:val="0000FF"/>
                  <w:sz w:val="15"/>
                  <w:u w:val="single"/>
                </w:rPr>
                <w:delText>Redirect</w:delText>
              </w:r>
              <w:r w:rsidRPr="00A26DAF" w:rsidDel="00A26DAF">
                <w:rPr>
                  <w:rFonts w:ascii="Arial" w:eastAsia="Times New Roman" w:hAnsi="Arial" w:cs="Arial"/>
                  <w:sz w:val="15"/>
                  <w:szCs w:val="15"/>
                </w:rPr>
                <w:fldChar w:fldCharType="end"/>
              </w:r>
              <w:r w:rsidRPr="00A26DAF" w:rsidDel="00A26DAF">
                <w:rPr>
                  <w:rFonts w:ascii="Arial" w:eastAsia="Times New Roman" w:hAnsi="Arial" w:cs="Arial"/>
                  <w:sz w:val="15"/>
                  <w:szCs w:val="15"/>
                </w:rPr>
                <w:delText xml:space="preserve"> ·  </w:delText>
              </w:r>
              <w:r w:rsidRPr="00A26DAF" w:rsidDel="00A26DAF">
                <w:rPr>
                  <w:rFonts w:ascii="Arial" w:eastAsia="Times New Roman" w:hAnsi="Arial" w:cs="Arial"/>
                  <w:sz w:val="15"/>
                </w:rPr>
                <w:delText>Delete</w:delText>
              </w:r>
              <w:r w:rsidRPr="00A26DAF" w:rsidDel="00A26DAF">
                <w:rPr>
                  <w:rFonts w:ascii="Arial" w:eastAsia="Times New Roman" w:hAnsi="Arial" w:cs="Arial"/>
                  <w:sz w:val="15"/>
                  <w:szCs w:val="15"/>
                </w:rPr>
                <w:delText xml:space="preserve"> ·  </w:delText>
              </w:r>
              <w:r w:rsidRPr="00A26DAF" w:rsidDel="00A26DAF">
                <w:rPr>
                  <w:rFonts w:ascii="Arial" w:eastAsia="Times New Roman" w:hAnsi="Arial" w:cs="Arial"/>
                  <w:sz w:val="15"/>
                </w:rPr>
                <w:delText>Lock</w:delText>
              </w:r>
              <w:r w:rsidRPr="00A26DAF" w:rsidDel="00A26DAF">
                <w:rPr>
                  <w:rFonts w:ascii="Arial" w:eastAsia="Times New Roman" w:hAnsi="Arial" w:cs="Arial"/>
                  <w:sz w:val="15"/>
                  <w:szCs w:val="15"/>
                </w:rPr>
                <w:delText xml:space="preserve"> ·  </w:delText>
              </w:r>
              <w:r w:rsidRPr="00A26DAF" w:rsidDel="00A26DAF">
                <w:rPr>
                  <w:rFonts w:ascii="Arial" w:eastAsia="Times New Roman" w:hAnsi="Arial" w:cs="Arial"/>
                  <w:sz w:val="15"/>
                </w:rPr>
                <w:delText>Permissions</w:delText>
              </w:r>
              <w:r w:rsidRPr="00A26DAF" w:rsidDel="00A26DAF">
                <w:rPr>
                  <w:rFonts w:ascii="Arial" w:eastAsia="Times New Roman" w:hAnsi="Arial" w:cs="Arial"/>
                  <w:sz w:val="15"/>
                  <w:szCs w:val="15"/>
                </w:rPr>
                <w:delText xml:space="preserve"> </w:delText>
              </w:r>
            </w:del>
          </w:p>
        </w:tc>
      </w:tr>
      <w:tr w:rsidR="00A26DAF" w:rsidRPr="00A26DAF" w:rsidDel="00A26DAF" w:rsidTr="00A26DAF">
        <w:trPr>
          <w:tblCellSpacing w:w="15" w:type="dxa"/>
          <w:del w:id="29" w:author="Owner" w:date="2012-02-10T15:05:00Z"/>
        </w:trPr>
        <w:tc>
          <w:tcPr>
            <w:tcW w:w="0" w:type="auto"/>
            <w:tcMar>
              <w:top w:w="15" w:type="dxa"/>
              <w:left w:w="15" w:type="dxa"/>
              <w:bottom w:w="15" w:type="dxa"/>
              <w:right w:w="240" w:type="dxa"/>
            </w:tcMar>
            <w:hideMark/>
          </w:tcPr>
          <w:p w:rsidR="00A26DAF" w:rsidRPr="00A26DAF" w:rsidDel="00A26DAF" w:rsidRDefault="00A26DAF" w:rsidP="00A26DAF">
            <w:pPr>
              <w:jc w:val="right"/>
              <w:rPr>
                <w:del w:id="30" w:author="Owner" w:date="2012-02-10T15:05:00Z"/>
                <w:rFonts w:ascii="Arial" w:eastAsia="Times New Roman" w:hAnsi="Arial" w:cs="Arial"/>
                <w:b/>
                <w:bCs/>
                <w:sz w:val="15"/>
                <w:szCs w:val="15"/>
              </w:rPr>
            </w:pPr>
            <w:del w:id="31" w:author="Owner" w:date="2012-02-10T15:05:00Z">
              <w:r w:rsidRPr="00A26DAF" w:rsidDel="00A26DAF">
                <w:rPr>
                  <w:rFonts w:ascii="Arial" w:eastAsia="Times New Roman" w:hAnsi="Arial" w:cs="Arial"/>
                  <w:b/>
                  <w:bCs/>
                  <w:sz w:val="15"/>
                  <w:szCs w:val="15"/>
                </w:rPr>
                <w:delText>Other</w:delText>
              </w:r>
            </w:del>
          </w:p>
        </w:tc>
        <w:tc>
          <w:tcPr>
            <w:tcW w:w="5760" w:type="dxa"/>
            <w:noWrap/>
            <w:vAlign w:val="center"/>
            <w:hideMark/>
          </w:tcPr>
          <w:p w:rsidR="00A26DAF" w:rsidRPr="00A26DAF" w:rsidDel="00A26DAF" w:rsidRDefault="00A26DAF" w:rsidP="00A26DAF">
            <w:pPr>
              <w:rPr>
                <w:del w:id="32" w:author="Owner" w:date="2012-02-10T15:05:00Z"/>
                <w:rFonts w:ascii="Arial" w:eastAsia="Times New Roman" w:hAnsi="Arial" w:cs="Arial"/>
                <w:sz w:val="15"/>
                <w:szCs w:val="15"/>
              </w:rPr>
            </w:pPr>
            <w:del w:id="33" w:author="Owner" w:date="2012-02-10T15:05:00Z">
              <w:r w:rsidRPr="00A26DAF" w:rsidDel="00A26DAF">
                <w:rPr>
                  <w:rFonts w:ascii="Arial" w:eastAsia="Times New Roman" w:hAnsi="Arial" w:cs="Arial"/>
                  <w:sz w:val="15"/>
                  <w:szCs w:val="15"/>
                </w:rPr>
                <w:fldChar w:fldCharType="begin"/>
              </w:r>
              <w:r w:rsidRPr="00A26DAF" w:rsidDel="00A26DAF">
                <w:rPr>
                  <w:rFonts w:ascii="Arial" w:eastAsia="Times New Roman" w:hAnsi="Arial" w:cs="Arial"/>
                  <w:sz w:val="15"/>
                  <w:szCs w:val="15"/>
                </w:rPr>
                <w:delInstrText xml:space="preserve"> HYPERLINK "http://alexklein.wikispaces.com/wiki/addmonitor?type=page&amp;pageLink=Memo" </w:delInstrText>
              </w:r>
              <w:r w:rsidRPr="00A26DAF" w:rsidDel="00A26DAF">
                <w:rPr>
                  <w:rFonts w:ascii="Arial" w:eastAsia="Times New Roman" w:hAnsi="Arial" w:cs="Arial"/>
                  <w:sz w:val="15"/>
                  <w:szCs w:val="15"/>
                </w:rPr>
                <w:fldChar w:fldCharType="separate"/>
              </w:r>
              <w:r w:rsidRPr="00A26DAF" w:rsidDel="00A26DAF">
                <w:rPr>
                  <w:rFonts w:ascii="Arial" w:eastAsia="Times New Roman" w:hAnsi="Arial" w:cs="Arial"/>
                  <w:color w:val="0000FF"/>
                  <w:sz w:val="15"/>
                  <w:u w:val="single"/>
                </w:rPr>
                <w:delText>Notify</w:delText>
              </w:r>
              <w:r w:rsidRPr="00A26DAF" w:rsidDel="00A26DAF">
                <w:rPr>
                  <w:rFonts w:ascii="Arial" w:eastAsia="Times New Roman" w:hAnsi="Arial" w:cs="Arial"/>
                  <w:sz w:val="15"/>
                  <w:szCs w:val="15"/>
                </w:rPr>
                <w:fldChar w:fldCharType="end"/>
              </w:r>
              <w:r w:rsidRPr="00A26DAF" w:rsidDel="00A26DAF">
                <w:rPr>
                  <w:rFonts w:ascii="Arial" w:eastAsia="Times New Roman" w:hAnsi="Arial" w:cs="Arial"/>
                  <w:sz w:val="15"/>
                  <w:szCs w:val="15"/>
                </w:rPr>
                <w:delText xml:space="preserve"> ·  </w:delText>
              </w:r>
              <w:r w:rsidRPr="00A26DAF" w:rsidDel="00A26DAF">
                <w:rPr>
                  <w:rFonts w:ascii="Arial" w:eastAsia="Times New Roman" w:hAnsi="Arial" w:cs="Arial"/>
                  <w:sz w:val="15"/>
                  <w:szCs w:val="15"/>
                </w:rPr>
                <w:fldChar w:fldCharType="begin"/>
              </w:r>
              <w:r w:rsidRPr="00A26DAF" w:rsidDel="00A26DAF">
                <w:rPr>
                  <w:rFonts w:ascii="Arial" w:eastAsia="Times New Roman" w:hAnsi="Arial" w:cs="Arial"/>
                  <w:sz w:val="15"/>
                  <w:szCs w:val="15"/>
                </w:rPr>
                <w:delInstrText xml:space="preserve"> HYPERLINK "http://alexklein.wikispaces.com/page/rss/Memo" </w:delInstrText>
              </w:r>
              <w:r w:rsidRPr="00A26DAF" w:rsidDel="00A26DAF">
                <w:rPr>
                  <w:rFonts w:ascii="Arial" w:eastAsia="Times New Roman" w:hAnsi="Arial" w:cs="Arial"/>
                  <w:sz w:val="15"/>
                  <w:szCs w:val="15"/>
                </w:rPr>
                <w:fldChar w:fldCharType="separate"/>
              </w:r>
              <w:r w:rsidRPr="00A26DAF" w:rsidDel="00A26DAF">
                <w:rPr>
                  <w:rFonts w:ascii="Arial" w:eastAsia="Times New Roman" w:hAnsi="Arial" w:cs="Arial"/>
                  <w:color w:val="0000FF"/>
                  <w:sz w:val="15"/>
                  <w:u w:val="single"/>
                </w:rPr>
                <w:delText>RSS</w:delText>
              </w:r>
              <w:r w:rsidRPr="00A26DAF" w:rsidDel="00A26DAF">
                <w:rPr>
                  <w:rFonts w:ascii="Arial" w:eastAsia="Times New Roman" w:hAnsi="Arial" w:cs="Arial"/>
                  <w:sz w:val="15"/>
                  <w:szCs w:val="15"/>
                </w:rPr>
                <w:fldChar w:fldCharType="end"/>
              </w:r>
              <w:r w:rsidRPr="00A26DAF" w:rsidDel="00A26DAF">
                <w:rPr>
                  <w:rFonts w:ascii="Arial" w:eastAsia="Times New Roman" w:hAnsi="Arial" w:cs="Arial"/>
                  <w:sz w:val="15"/>
                  <w:szCs w:val="15"/>
                </w:rPr>
                <w:delText xml:space="preserve"> ·  </w:delText>
              </w:r>
              <w:r w:rsidRPr="00A26DAF" w:rsidDel="00A26DAF">
                <w:rPr>
                  <w:rFonts w:ascii="Arial" w:eastAsia="Times New Roman" w:hAnsi="Arial" w:cs="Arial"/>
                  <w:sz w:val="15"/>
                  <w:szCs w:val="15"/>
                </w:rPr>
                <w:fldChar w:fldCharType="begin"/>
              </w:r>
              <w:r w:rsidRPr="00A26DAF" w:rsidDel="00A26DAF">
                <w:rPr>
                  <w:rFonts w:ascii="Arial" w:eastAsia="Times New Roman" w:hAnsi="Arial" w:cs="Arial"/>
                  <w:sz w:val="15"/>
                  <w:szCs w:val="15"/>
                </w:rPr>
                <w:delInstrText xml:space="preserve"> HYPERLINK "http://alexklein.wikispaces.com/page/links/Memo" </w:delInstrText>
              </w:r>
              <w:r w:rsidRPr="00A26DAF" w:rsidDel="00A26DAF">
                <w:rPr>
                  <w:rFonts w:ascii="Arial" w:eastAsia="Times New Roman" w:hAnsi="Arial" w:cs="Arial"/>
                  <w:sz w:val="15"/>
                  <w:szCs w:val="15"/>
                </w:rPr>
                <w:fldChar w:fldCharType="separate"/>
              </w:r>
              <w:r w:rsidRPr="00A26DAF" w:rsidDel="00A26DAF">
                <w:rPr>
                  <w:rFonts w:ascii="Arial" w:eastAsia="Times New Roman" w:hAnsi="Arial" w:cs="Arial"/>
                  <w:color w:val="0000FF"/>
                  <w:sz w:val="15"/>
                  <w:u w:val="single"/>
                </w:rPr>
                <w:delText>Backlinks</w:delText>
              </w:r>
              <w:r w:rsidRPr="00A26DAF" w:rsidDel="00A26DAF">
                <w:rPr>
                  <w:rFonts w:ascii="Arial" w:eastAsia="Times New Roman" w:hAnsi="Arial" w:cs="Arial"/>
                  <w:sz w:val="15"/>
                  <w:szCs w:val="15"/>
                </w:rPr>
                <w:fldChar w:fldCharType="end"/>
              </w:r>
              <w:r w:rsidRPr="00A26DAF" w:rsidDel="00A26DAF">
                <w:rPr>
                  <w:rFonts w:ascii="Arial" w:eastAsia="Times New Roman" w:hAnsi="Arial" w:cs="Arial"/>
                  <w:sz w:val="15"/>
                  <w:szCs w:val="15"/>
                </w:rPr>
                <w:delText xml:space="preserve"> ·  </w:delText>
              </w:r>
              <w:r w:rsidRPr="00A26DAF" w:rsidDel="00A26DAF">
                <w:rPr>
                  <w:rFonts w:ascii="Arial" w:eastAsia="Times New Roman" w:hAnsi="Arial" w:cs="Arial"/>
                  <w:sz w:val="15"/>
                  <w:szCs w:val="15"/>
                </w:rPr>
                <w:fldChar w:fldCharType="begin"/>
              </w:r>
              <w:r w:rsidRPr="00A26DAF" w:rsidDel="00A26DAF">
                <w:rPr>
                  <w:rFonts w:ascii="Arial" w:eastAsia="Times New Roman" w:hAnsi="Arial" w:cs="Arial"/>
                  <w:sz w:val="15"/>
                  <w:szCs w:val="15"/>
                </w:rPr>
                <w:delInstrText xml:space="preserve"> HYPERLINK "http://alexklein.wikispaces.com/page/code/Memo" </w:delInstrText>
              </w:r>
              <w:r w:rsidRPr="00A26DAF" w:rsidDel="00A26DAF">
                <w:rPr>
                  <w:rFonts w:ascii="Arial" w:eastAsia="Times New Roman" w:hAnsi="Arial" w:cs="Arial"/>
                  <w:sz w:val="15"/>
                  <w:szCs w:val="15"/>
                </w:rPr>
                <w:fldChar w:fldCharType="separate"/>
              </w:r>
              <w:r w:rsidRPr="00A26DAF" w:rsidDel="00A26DAF">
                <w:rPr>
                  <w:rFonts w:ascii="Arial" w:eastAsia="Times New Roman" w:hAnsi="Arial" w:cs="Arial"/>
                  <w:color w:val="0000FF"/>
                  <w:sz w:val="15"/>
                  <w:u w:val="single"/>
                </w:rPr>
                <w:delText>Source</w:delText>
              </w:r>
              <w:r w:rsidRPr="00A26DAF" w:rsidDel="00A26DAF">
                <w:rPr>
                  <w:rFonts w:ascii="Arial" w:eastAsia="Times New Roman" w:hAnsi="Arial" w:cs="Arial"/>
                  <w:sz w:val="15"/>
                  <w:szCs w:val="15"/>
                </w:rPr>
                <w:fldChar w:fldCharType="end"/>
              </w:r>
            </w:del>
          </w:p>
        </w:tc>
      </w:tr>
    </w:tbl>
    <w:p w:rsidR="00A26DAF" w:rsidRPr="00A26DAF" w:rsidDel="00A26DAF" w:rsidRDefault="00A26DAF" w:rsidP="00A26DAF">
      <w:pPr>
        <w:shd w:val="clear" w:color="auto" w:fill="FFFFFF"/>
        <w:rPr>
          <w:del w:id="34" w:author="Owner" w:date="2012-02-10T15:05:00Z"/>
          <w:rFonts w:ascii="Arial" w:eastAsia="Times New Roman" w:hAnsi="Arial" w:cs="Arial"/>
          <w:color w:val="000000"/>
          <w:sz w:val="15"/>
          <w:szCs w:val="15"/>
        </w:rPr>
      </w:pPr>
      <w:del w:id="35" w:author="Owner" w:date="2012-02-10T15:05:00Z">
        <w:r w:rsidRPr="00A26DAF" w:rsidDel="00A26DAF">
          <w:rPr>
            <w:rFonts w:ascii="Arial" w:eastAsia="Times New Roman" w:hAnsi="Arial" w:cs="Arial"/>
            <w:color w:val="000000"/>
            <w:sz w:val="15"/>
            <w:szCs w:val="15"/>
          </w:rPr>
          <w:object w:dxaOrig="225" w:dyaOrig="225">
            <v:shape id="_x0000_i1047" type="#_x0000_t75" style="width:28.7pt;height:29.2pt" o:ole="">
              <v:imagedata r:id="rId22" o:title=""/>
            </v:shape>
            <w:control r:id="rId23" w:name="DefaultOcxName6" w:shapeid="_x0000_i1047"/>
          </w:object>
        </w:r>
      </w:del>
    </w:p>
    <w:p w:rsidR="00A26DAF" w:rsidRPr="00A26DAF" w:rsidRDefault="00A26DAF" w:rsidP="00A26DAF">
      <w:pPr>
        <w:shd w:val="clear" w:color="auto" w:fill="FFFFFF"/>
        <w:rPr>
          <w:rFonts w:ascii="Arial" w:eastAsia="Times New Roman" w:hAnsi="Arial" w:cs="Arial"/>
          <w:color w:val="000000"/>
          <w:sz w:val="15"/>
          <w:szCs w:val="15"/>
        </w:rPr>
      </w:pPr>
      <w:r w:rsidRPr="00A26DAF">
        <w:rPr>
          <w:rFonts w:ascii="Verdana" w:eastAsia="Times New Roman" w:hAnsi="Verdana" w:cs="Arial"/>
          <w:b/>
          <w:bCs/>
          <w:color w:val="000000"/>
          <w:sz w:val="24"/>
          <w:szCs w:val="24"/>
          <w:u w:val="single"/>
        </w:rPr>
        <w:t>Important Memorandum:</w:t>
      </w:r>
    </w:p>
    <w:tbl>
      <w:tblPr>
        <w:tblW w:w="0" w:type="auto"/>
        <w:tblCellSpacing w:w="15" w:type="dxa"/>
        <w:tblCellMar>
          <w:top w:w="15" w:type="dxa"/>
          <w:left w:w="15" w:type="dxa"/>
          <w:bottom w:w="15" w:type="dxa"/>
          <w:right w:w="15" w:type="dxa"/>
        </w:tblCellMar>
        <w:tblLook w:val="04A0"/>
      </w:tblPr>
      <w:tblGrid>
        <w:gridCol w:w="484"/>
        <w:gridCol w:w="1680"/>
      </w:tblGrid>
      <w:tr w:rsidR="00A26DAF" w:rsidRPr="00A26DAF" w:rsidTr="00A26DAF">
        <w:trPr>
          <w:tblCellSpacing w:w="15" w:type="dxa"/>
        </w:trPr>
        <w:tc>
          <w:tcPr>
            <w:tcW w:w="0" w:type="auto"/>
            <w:vAlign w:val="center"/>
            <w:hideMark/>
          </w:tcPr>
          <w:p w:rsidR="00A26DAF" w:rsidRPr="00A26DAF" w:rsidRDefault="00A26DAF" w:rsidP="00A26DAF">
            <w:pPr>
              <w:rPr>
                <w:rFonts w:ascii="Arial" w:eastAsia="Times New Roman" w:hAnsi="Arial" w:cs="Arial"/>
                <w:sz w:val="15"/>
                <w:szCs w:val="15"/>
              </w:rPr>
            </w:pPr>
            <w:r w:rsidRPr="00A26DAF">
              <w:rPr>
                <w:rFonts w:ascii="Times New Roman" w:eastAsia="Times New Roman" w:hAnsi="Times New Roman" w:cs="Times New Roman"/>
                <w:b/>
                <w:bCs/>
                <w:sz w:val="15"/>
              </w:rPr>
              <w:t>To:</w:t>
            </w:r>
          </w:p>
        </w:tc>
        <w:tc>
          <w:tcPr>
            <w:tcW w:w="0" w:type="auto"/>
            <w:vAlign w:val="center"/>
            <w:hideMark/>
          </w:tcPr>
          <w:p w:rsidR="00A26DAF" w:rsidRPr="00A26DAF" w:rsidRDefault="00A26DAF" w:rsidP="00A26DAF">
            <w:pPr>
              <w:rPr>
                <w:rFonts w:ascii="Arial" w:eastAsia="Times New Roman" w:hAnsi="Arial" w:cs="Arial"/>
                <w:sz w:val="15"/>
                <w:szCs w:val="15"/>
              </w:rPr>
            </w:pPr>
            <w:r w:rsidRPr="00A26DAF">
              <w:rPr>
                <w:rFonts w:ascii="Times New Roman" w:eastAsia="Times New Roman" w:hAnsi="Times New Roman" w:cs="Times New Roman"/>
                <w:sz w:val="15"/>
                <w:szCs w:val="15"/>
              </w:rPr>
              <w:t>Current or Future Students</w:t>
            </w:r>
          </w:p>
        </w:tc>
      </w:tr>
      <w:tr w:rsidR="00A26DAF" w:rsidRPr="00A26DAF" w:rsidTr="00A26DAF">
        <w:trPr>
          <w:tblCellSpacing w:w="15" w:type="dxa"/>
        </w:trPr>
        <w:tc>
          <w:tcPr>
            <w:tcW w:w="0" w:type="auto"/>
            <w:vAlign w:val="center"/>
            <w:hideMark/>
          </w:tcPr>
          <w:p w:rsidR="00A26DAF" w:rsidRPr="00A26DAF" w:rsidRDefault="00A26DAF" w:rsidP="00A26DAF">
            <w:pPr>
              <w:rPr>
                <w:rFonts w:ascii="Arial" w:eastAsia="Times New Roman" w:hAnsi="Arial" w:cs="Arial"/>
                <w:sz w:val="15"/>
                <w:szCs w:val="15"/>
              </w:rPr>
            </w:pPr>
            <w:r w:rsidRPr="00A26DAF">
              <w:rPr>
                <w:rFonts w:ascii="Times New Roman" w:eastAsia="Times New Roman" w:hAnsi="Times New Roman" w:cs="Times New Roman"/>
                <w:b/>
                <w:bCs/>
                <w:sz w:val="15"/>
              </w:rPr>
              <w:t>From:</w:t>
            </w:r>
          </w:p>
        </w:tc>
        <w:tc>
          <w:tcPr>
            <w:tcW w:w="0" w:type="auto"/>
            <w:vAlign w:val="center"/>
            <w:hideMark/>
          </w:tcPr>
          <w:p w:rsidR="00A26DAF" w:rsidRPr="00A26DAF" w:rsidRDefault="00A26DAF" w:rsidP="00A26DAF">
            <w:pPr>
              <w:rPr>
                <w:rFonts w:ascii="Arial" w:eastAsia="Times New Roman" w:hAnsi="Arial" w:cs="Arial"/>
                <w:sz w:val="15"/>
                <w:szCs w:val="15"/>
              </w:rPr>
            </w:pPr>
            <w:r w:rsidRPr="00A26DAF">
              <w:rPr>
                <w:rFonts w:ascii="Times New Roman" w:eastAsia="Times New Roman" w:hAnsi="Times New Roman" w:cs="Times New Roman"/>
                <w:sz w:val="15"/>
                <w:szCs w:val="15"/>
              </w:rPr>
              <w:t xml:space="preserve">Alex Klein-Conrad </w:t>
            </w:r>
            <w:r w:rsidRPr="00A26DAF">
              <w:rPr>
                <w:rFonts w:ascii="Arial" w:eastAsia="Times New Roman" w:hAnsi="Arial" w:cs="Arial"/>
                <w:sz w:val="15"/>
                <w:szCs w:val="15"/>
              </w:rPr>
              <w:br/>
            </w:r>
            <w:r w:rsidRPr="00A26DAF">
              <w:rPr>
                <w:rFonts w:ascii="Times New Roman" w:eastAsia="Times New Roman" w:hAnsi="Times New Roman" w:cs="Times New Roman"/>
                <w:sz w:val="15"/>
                <w:szCs w:val="15"/>
              </w:rPr>
              <w:t>Class President</w:t>
            </w:r>
          </w:p>
        </w:tc>
      </w:tr>
      <w:tr w:rsidR="00A26DAF" w:rsidRPr="00A26DAF" w:rsidTr="00A26DAF">
        <w:trPr>
          <w:tblCellSpacing w:w="15" w:type="dxa"/>
        </w:trPr>
        <w:tc>
          <w:tcPr>
            <w:tcW w:w="0" w:type="auto"/>
            <w:vAlign w:val="center"/>
            <w:hideMark/>
          </w:tcPr>
          <w:p w:rsidR="00A26DAF" w:rsidRPr="00A26DAF" w:rsidRDefault="00A26DAF" w:rsidP="00A26DAF">
            <w:pPr>
              <w:rPr>
                <w:rFonts w:ascii="Arial" w:eastAsia="Times New Roman" w:hAnsi="Arial" w:cs="Arial"/>
                <w:sz w:val="15"/>
                <w:szCs w:val="15"/>
              </w:rPr>
            </w:pPr>
            <w:r w:rsidRPr="00A26DAF">
              <w:rPr>
                <w:rFonts w:ascii="Times New Roman" w:eastAsia="Times New Roman" w:hAnsi="Times New Roman" w:cs="Times New Roman"/>
                <w:b/>
                <w:bCs/>
                <w:sz w:val="15"/>
              </w:rPr>
              <w:t>Date:</w:t>
            </w:r>
          </w:p>
        </w:tc>
        <w:tc>
          <w:tcPr>
            <w:tcW w:w="0" w:type="auto"/>
            <w:vAlign w:val="center"/>
            <w:hideMark/>
          </w:tcPr>
          <w:p w:rsidR="00A26DAF" w:rsidRPr="00A26DAF" w:rsidRDefault="00A26DAF" w:rsidP="00A26DAF">
            <w:pPr>
              <w:rPr>
                <w:rFonts w:ascii="Arial" w:eastAsia="Times New Roman" w:hAnsi="Arial" w:cs="Arial"/>
                <w:sz w:val="15"/>
                <w:szCs w:val="15"/>
              </w:rPr>
            </w:pPr>
            <w:r w:rsidRPr="00A26DAF">
              <w:rPr>
                <w:rFonts w:ascii="Times New Roman" w:eastAsia="Times New Roman" w:hAnsi="Times New Roman" w:cs="Times New Roman"/>
                <w:sz w:val="15"/>
                <w:szCs w:val="15"/>
              </w:rPr>
              <w:t>1/31/2012</w:t>
            </w:r>
          </w:p>
        </w:tc>
      </w:tr>
      <w:tr w:rsidR="00A26DAF" w:rsidRPr="00A26DAF" w:rsidTr="00A26DAF">
        <w:trPr>
          <w:tblCellSpacing w:w="15" w:type="dxa"/>
        </w:trPr>
        <w:tc>
          <w:tcPr>
            <w:tcW w:w="0" w:type="auto"/>
            <w:vAlign w:val="center"/>
            <w:hideMark/>
          </w:tcPr>
          <w:p w:rsidR="00A26DAF" w:rsidRPr="00A26DAF" w:rsidRDefault="00A26DAF" w:rsidP="00A26DAF">
            <w:pPr>
              <w:rPr>
                <w:rFonts w:ascii="Arial" w:eastAsia="Times New Roman" w:hAnsi="Arial" w:cs="Arial"/>
                <w:sz w:val="15"/>
                <w:szCs w:val="15"/>
              </w:rPr>
            </w:pPr>
            <w:r w:rsidRPr="00A26DAF">
              <w:rPr>
                <w:rFonts w:ascii="Times New Roman" w:eastAsia="Times New Roman" w:hAnsi="Times New Roman" w:cs="Times New Roman"/>
                <w:b/>
                <w:bCs/>
                <w:sz w:val="15"/>
              </w:rPr>
              <w:t>Re:</w:t>
            </w:r>
          </w:p>
        </w:tc>
        <w:tc>
          <w:tcPr>
            <w:tcW w:w="0" w:type="auto"/>
            <w:vAlign w:val="center"/>
            <w:hideMark/>
          </w:tcPr>
          <w:p w:rsidR="00A26DAF" w:rsidRPr="00A26DAF" w:rsidRDefault="00A26DAF" w:rsidP="00A26DAF">
            <w:pPr>
              <w:rPr>
                <w:rFonts w:ascii="Arial" w:eastAsia="Times New Roman" w:hAnsi="Arial" w:cs="Arial"/>
                <w:sz w:val="15"/>
                <w:szCs w:val="15"/>
              </w:rPr>
            </w:pPr>
            <w:r w:rsidRPr="00A26DAF">
              <w:rPr>
                <w:rFonts w:ascii="Times New Roman" w:eastAsia="Times New Roman" w:hAnsi="Times New Roman" w:cs="Times New Roman"/>
                <w:sz w:val="15"/>
                <w:szCs w:val="15"/>
              </w:rPr>
              <w:t>Successful Students</w:t>
            </w:r>
          </w:p>
        </w:tc>
      </w:tr>
    </w:tbl>
    <w:p w:rsidR="00A26DAF" w:rsidRPr="00A26DAF" w:rsidRDefault="00A26DAF" w:rsidP="00A26DAF">
      <w:pPr>
        <w:shd w:val="clear" w:color="auto" w:fill="FFFFFF"/>
        <w:rPr>
          <w:rFonts w:ascii="Arial" w:eastAsia="Times New Roman" w:hAnsi="Arial" w:cs="Arial"/>
          <w:color w:val="000000"/>
          <w:sz w:val="15"/>
          <w:szCs w:val="15"/>
        </w:rPr>
      </w:pPr>
      <w:r w:rsidRPr="00A26DAF">
        <w:rPr>
          <w:rFonts w:ascii="Arial" w:eastAsia="Times New Roman" w:hAnsi="Arial" w:cs="Arial"/>
          <w:color w:val="000000"/>
          <w:sz w:val="15"/>
          <w:szCs w:val="15"/>
        </w:rPr>
        <w:br/>
        <w:t>Success as a student is of the utmost importance when it comes to achieving an education. Many students not only have schooling; but also must balance: jobs, family and maintaining something of a social life. Therefore, learning to develop strategies to combat the rigors of daily life and schooling is of the utmost importance. Through using time wisely, attending class, and just taking one’s time; any student may become a successful student.</w:t>
      </w:r>
      <w:r w:rsidRPr="00A26DAF">
        <w:rPr>
          <w:rFonts w:ascii="Arial" w:eastAsia="Times New Roman" w:hAnsi="Arial" w:cs="Arial"/>
          <w:color w:val="000000"/>
          <w:sz w:val="15"/>
          <w:szCs w:val="15"/>
        </w:rPr>
        <w:br/>
      </w:r>
      <w:r w:rsidRPr="00A26DAF">
        <w:rPr>
          <w:rFonts w:ascii="Arial" w:eastAsia="Times New Roman" w:hAnsi="Arial" w:cs="Arial"/>
          <w:color w:val="000000"/>
          <w:sz w:val="15"/>
          <w:szCs w:val="15"/>
        </w:rPr>
        <w:br/>
      </w:r>
      <w:commentRangeStart w:id="36"/>
      <w:r w:rsidRPr="00A26DAF">
        <w:rPr>
          <w:rFonts w:ascii="Arial" w:eastAsia="Times New Roman" w:hAnsi="Arial" w:cs="Arial"/>
          <w:color w:val="000000"/>
          <w:sz w:val="15"/>
          <w:szCs w:val="15"/>
        </w:rPr>
        <w:t>Multitasking</w:t>
      </w:r>
      <w:commentRangeEnd w:id="36"/>
      <w:r>
        <w:rPr>
          <w:rStyle w:val="CommentReference"/>
        </w:rPr>
        <w:commentReference w:id="36"/>
      </w:r>
      <w:r w:rsidRPr="00A26DAF">
        <w:rPr>
          <w:rFonts w:ascii="Arial" w:eastAsia="Times New Roman" w:hAnsi="Arial" w:cs="Arial"/>
          <w:color w:val="000000"/>
          <w:sz w:val="15"/>
          <w:szCs w:val="15"/>
        </w:rPr>
        <w:t xml:space="preserve"> is the most important skill a student can obtain. Learning how to manage class, studying, jobs, and everything else daily life has in store; is crucial. Like any other habit, multitasking must be practiced and honed and will take time to come into its full potential. Once mastered, the benefits of this skill are endless. Knowing how to maintain composure with deadlines, due dates, tests, and projects are skills not only needed by students, but will help even throughout your life and career.</w:t>
      </w:r>
      <w:r w:rsidRPr="00A26DAF">
        <w:rPr>
          <w:rFonts w:ascii="Arial" w:eastAsia="Times New Roman" w:hAnsi="Arial" w:cs="Arial"/>
          <w:color w:val="000000"/>
          <w:sz w:val="15"/>
          <w:szCs w:val="15"/>
        </w:rPr>
        <w:br/>
      </w:r>
      <w:r w:rsidRPr="00A26DAF">
        <w:rPr>
          <w:rFonts w:ascii="Arial" w:eastAsia="Times New Roman" w:hAnsi="Arial" w:cs="Arial"/>
          <w:color w:val="000000"/>
          <w:sz w:val="15"/>
          <w:szCs w:val="15"/>
        </w:rPr>
        <w:br/>
        <w:t>These skills work great under normal circumstances, but what happens when the student does not go to class? Attendance is vital as a student; without it, basic information is lost. Being on time and attentive during class allows the student to become open minded and understanding of all things within that given class period. Assignments will become easier and the students will take responsibility for items they miss or do not understand.</w:t>
      </w:r>
      <w:r w:rsidRPr="00A26DAF">
        <w:rPr>
          <w:rFonts w:ascii="Arial" w:eastAsia="Times New Roman" w:hAnsi="Arial" w:cs="Arial"/>
          <w:color w:val="000000"/>
          <w:sz w:val="15"/>
          <w:szCs w:val="15"/>
        </w:rPr>
        <w:br/>
      </w:r>
      <w:r w:rsidRPr="00A26DAF">
        <w:rPr>
          <w:rFonts w:ascii="Arial" w:eastAsia="Times New Roman" w:hAnsi="Arial" w:cs="Arial"/>
          <w:color w:val="000000"/>
          <w:sz w:val="15"/>
          <w:szCs w:val="15"/>
        </w:rPr>
        <w:br/>
        <w:t>Even with doing the necessary work and requirements, students may still be unsuccessful. It is the student who works slowly and takes their time with projects or assignments that will succeed. Assignments that are turned in on time and look well-ordered will gain a student much more leverage than anything turned in rushed or late. Taking pride in their education is a feature that many successful students possess and they realize that their education and work will pay off.</w:t>
      </w:r>
      <w:r w:rsidRPr="00A26DAF">
        <w:rPr>
          <w:rFonts w:ascii="Arial" w:eastAsia="Times New Roman" w:hAnsi="Arial" w:cs="Arial"/>
          <w:color w:val="000000"/>
          <w:sz w:val="15"/>
          <w:szCs w:val="15"/>
        </w:rPr>
        <w:br/>
      </w:r>
      <w:r w:rsidRPr="00A26DAF">
        <w:rPr>
          <w:rFonts w:ascii="Arial" w:eastAsia="Times New Roman" w:hAnsi="Arial" w:cs="Arial"/>
          <w:color w:val="000000"/>
          <w:sz w:val="15"/>
          <w:szCs w:val="15"/>
        </w:rPr>
        <w:br/>
        <w:t>With these skills and knowledge each student has the chance to succeed, with perseverance and hard work anyone can become a successful student.</w:t>
      </w:r>
    </w:p>
    <w:p w:rsidR="00E268F2" w:rsidRDefault="00E268F2">
      <w:pPr>
        <w:rPr>
          <w:ins w:id="37" w:author="Owner" w:date="2012-02-10T15:06:00Z"/>
        </w:rPr>
      </w:pPr>
    </w:p>
    <w:p w:rsidR="00A26DAF" w:rsidRDefault="00A26DAF">
      <w:pPr>
        <w:rPr>
          <w:ins w:id="38" w:author="Owner" w:date="2012-02-10T15:06:00Z"/>
        </w:rPr>
      </w:pPr>
    </w:p>
    <w:p w:rsidR="00A26DAF" w:rsidRDefault="00A26DAF">
      <w:pPr>
        <w:rPr>
          <w:ins w:id="39" w:author="Owner" w:date="2012-02-10T15:06:00Z"/>
        </w:rPr>
      </w:pPr>
      <w:ins w:id="40" w:author="Owner" w:date="2012-02-10T15:06:00Z">
        <w:r>
          <w:t>Excellent memo</w:t>
        </w:r>
      </w:ins>
    </w:p>
    <w:p w:rsidR="00A26DAF" w:rsidRDefault="00A26DAF">
      <w:pPr>
        <w:rPr>
          <w:ins w:id="41" w:author="Owner" w:date="2012-02-10T15:06:00Z"/>
        </w:rPr>
      </w:pPr>
      <w:ins w:id="42" w:author="Owner" w:date="2012-02-10T15:06:00Z">
        <w:r>
          <w:t>Great information</w:t>
        </w:r>
      </w:ins>
    </w:p>
    <w:p w:rsidR="00A26DAF" w:rsidRDefault="00A26DAF">
      <w:pPr>
        <w:rPr>
          <w:ins w:id="43" w:author="Owner" w:date="2012-02-10T15:06:00Z"/>
        </w:rPr>
      </w:pPr>
    </w:p>
    <w:p w:rsidR="00A26DAF" w:rsidRDefault="00A26DAF">
      <w:pPr>
        <w:rPr>
          <w:ins w:id="44" w:author="Owner" w:date="2012-02-10T15:06:00Z"/>
        </w:rPr>
      </w:pPr>
      <w:proofErr w:type="gramStart"/>
      <w:ins w:id="45" w:author="Owner" w:date="2012-02-10T15:06:00Z">
        <w:r>
          <w:t>Use a Word Document created outside the Wiki and then upload</w:t>
        </w:r>
        <w:proofErr w:type="gramEnd"/>
        <w:r>
          <w:t xml:space="preserve"> that document into the Wiki. That way, your document will be available to everyone in your group and it will be easy to edit and proofread.</w:t>
        </w:r>
      </w:ins>
    </w:p>
    <w:p w:rsidR="00A26DAF" w:rsidRDefault="00A26DAF"/>
    <w:sectPr w:rsidR="00A26DAF" w:rsidSect="00E268F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6" w:author="Owner" w:date="2012-02-10T15:06:00Z" w:initials="O">
    <w:p w:rsidR="00A26DAF" w:rsidRDefault="00A26DAF">
      <w:pPr>
        <w:pStyle w:val="CommentText"/>
      </w:pPr>
      <w:r>
        <w:rPr>
          <w:rStyle w:val="CommentReference"/>
        </w:rPr>
        <w:annotationRef/>
      </w:r>
      <w:r>
        <w:t>Use techniques such as bullets or headlines and such to emphasize particular points</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4E6CE1"/>
    <w:multiLevelType w:val="multilevel"/>
    <w:tmpl w:val="7726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trackRevisions/>
  <w:defaultTabStop w:val="720"/>
  <w:characterSpacingControl w:val="doNotCompress"/>
  <w:compat/>
  <w:rsids>
    <w:rsidRoot w:val="00A26DAF"/>
    <w:rsid w:val="00331E21"/>
    <w:rsid w:val="009319D4"/>
    <w:rsid w:val="00A26DAF"/>
    <w:rsid w:val="00E268F2"/>
    <w:rsid w:val="00EA7C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E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6DAF"/>
    <w:rPr>
      <w:color w:val="0000FF"/>
      <w:u w:val="single"/>
    </w:rPr>
  </w:style>
  <w:style w:type="character" w:styleId="Strong">
    <w:name w:val="Strong"/>
    <w:basedOn w:val="DefaultParagraphFont"/>
    <w:uiPriority w:val="22"/>
    <w:qFormat/>
    <w:rsid w:val="00A26DAF"/>
    <w:rPr>
      <w:b/>
      <w:bCs/>
    </w:rPr>
  </w:style>
  <w:style w:type="character" w:customStyle="1" w:styleId="commentcount">
    <w:name w:val="commentcount"/>
    <w:basedOn w:val="DefaultParagraphFont"/>
    <w:rsid w:val="00A26DAF"/>
  </w:style>
  <w:style w:type="paragraph" w:styleId="z-TopofForm">
    <w:name w:val="HTML Top of Form"/>
    <w:basedOn w:val="Normal"/>
    <w:next w:val="Normal"/>
    <w:link w:val="z-TopofFormChar"/>
    <w:hidden/>
    <w:uiPriority w:val="99"/>
    <w:semiHidden/>
    <w:unhideWhenUsed/>
    <w:rsid w:val="00A26DAF"/>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26DA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26DAF"/>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A26DAF"/>
    <w:rPr>
      <w:rFonts w:ascii="Arial" w:eastAsia="Times New Roman" w:hAnsi="Arial" w:cs="Arial"/>
      <w:vanish/>
      <w:sz w:val="16"/>
      <w:szCs w:val="16"/>
    </w:rPr>
  </w:style>
  <w:style w:type="character" w:customStyle="1" w:styleId="disabled">
    <w:name w:val="disabled"/>
    <w:basedOn w:val="DefaultParagraphFont"/>
    <w:rsid w:val="00A26DAF"/>
  </w:style>
  <w:style w:type="paragraph" w:styleId="BalloonText">
    <w:name w:val="Balloon Text"/>
    <w:basedOn w:val="Normal"/>
    <w:link w:val="BalloonTextChar"/>
    <w:uiPriority w:val="99"/>
    <w:semiHidden/>
    <w:unhideWhenUsed/>
    <w:rsid w:val="00A26DAF"/>
    <w:rPr>
      <w:rFonts w:ascii="Tahoma" w:hAnsi="Tahoma" w:cs="Tahoma"/>
      <w:sz w:val="16"/>
      <w:szCs w:val="16"/>
    </w:rPr>
  </w:style>
  <w:style w:type="character" w:customStyle="1" w:styleId="BalloonTextChar">
    <w:name w:val="Balloon Text Char"/>
    <w:basedOn w:val="DefaultParagraphFont"/>
    <w:link w:val="BalloonText"/>
    <w:uiPriority w:val="99"/>
    <w:semiHidden/>
    <w:rsid w:val="00A26DAF"/>
    <w:rPr>
      <w:rFonts w:ascii="Tahoma" w:hAnsi="Tahoma" w:cs="Tahoma"/>
      <w:sz w:val="16"/>
      <w:szCs w:val="16"/>
    </w:rPr>
  </w:style>
  <w:style w:type="character" w:styleId="CommentReference">
    <w:name w:val="annotation reference"/>
    <w:basedOn w:val="DefaultParagraphFont"/>
    <w:uiPriority w:val="99"/>
    <w:semiHidden/>
    <w:unhideWhenUsed/>
    <w:rsid w:val="00A26DAF"/>
    <w:rPr>
      <w:sz w:val="16"/>
      <w:szCs w:val="16"/>
    </w:rPr>
  </w:style>
  <w:style w:type="paragraph" w:styleId="CommentText">
    <w:name w:val="annotation text"/>
    <w:basedOn w:val="Normal"/>
    <w:link w:val="CommentTextChar"/>
    <w:uiPriority w:val="99"/>
    <w:semiHidden/>
    <w:unhideWhenUsed/>
    <w:rsid w:val="00A26DAF"/>
    <w:rPr>
      <w:sz w:val="20"/>
      <w:szCs w:val="20"/>
    </w:rPr>
  </w:style>
  <w:style w:type="character" w:customStyle="1" w:styleId="CommentTextChar">
    <w:name w:val="Comment Text Char"/>
    <w:basedOn w:val="DefaultParagraphFont"/>
    <w:link w:val="CommentText"/>
    <w:uiPriority w:val="99"/>
    <w:semiHidden/>
    <w:rsid w:val="00A26DAF"/>
    <w:rPr>
      <w:sz w:val="20"/>
      <w:szCs w:val="20"/>
    </w:rPr>
  </w:style>
  <w:style w:type="paragraph" w:styleId="CommentSubject">
    <w:name w:val="annotation subject"/>
    <w:basedOn w:val="CommentText"/>
    <w:next w:val="CommentText"/>
    <w:link w:val="CommentSubjectChar"/>
    <w:uiPriority w:val="99"/>
    <w:semiHidden/>
    <w:unhideWhenUsed/>
    <w:rsid w:val="00A26DAF"/>
    <w:rPr>
      <w:b/>
      <w:bCs/>
    </w:rPr>
  </w:style>
  <w:style w:type="character" w:customStyle="1" w:styleId="CommentSubjectChar">
    <w:name w:val="Comment Subject Char"/>
    <w:basedOn w:val="CommentTextChar"/>
    <w:link w:val="CommentSubject"/>
    <w:uiPriority w:val="99"/>
    <w:semiHidden/>
    <w:rsid w:val="00A26DAF"/>
    <w:rPr>
      <w:b/>
      <w:bCs/>
    </w:rPr>
  </w:style>
</w:styles>
</file>

<file path=word/webSettings.xml><?xml version="1.0" encoding="utf-8"?>
<w:webSettings xmlns:r="http://schemas.openxmlformats.org/officeDocument/2006/relationships" xmlns:w="http://schemas.openxmlformats.org/wordprocessingml/2006/main">
  <w:divs>
    <w:div w:id="554662416">
      <w:bodyDiv w:val="1"/>
      <w:marLeft w:val="0"/>
      <w:marRight w:val="0"/>
      <w:marTop w:val="0"/>
      <w:marBottom w:val="0"/>
      <w:divBdr>
        <w:top w:val="none" w:sz="0" w:space="0" w:color="auto"/>
        <w:left w:val="none" w:sz="0" w:space="0" w:color="auto"/>
        <w:bottom w:val="none" w:sz="0" w:space="0" w:color="auto"/>
        <w:right w:val="none" w:sz="0" w:space="0" w:color="auto"/>
      </w:divBdr>
      <w:divsChild>
        <w:div w:id="1856380534">
          <w:marLeft w:val="0"/>
          <w:marRight w:val="0"/>
          <w:marTop w:val="0"/>
          <w:marBottom w:val="115"/>
          <w:divBdr>
            <w:top w:val="none" w:sz="0" w:space="0" w:color="auto"/>
            <w:left w:val="none" w:sz="0" w:space="0" w:color="auto"/>
            <w:bottom w:val="none" w:sz="0" w:space="0" w:color="auto"/>
            <w:right w:val="none" w:sz="0" w:space="0" w:color="auto"/>
          </w:divBdr>
          <w:divsChild>
            <w:div w:id="11146578">
              <w:marLeft w:val="0"/>
              <w:marRight w:val="0"/>
              <w:marTop w:val="0"/>
              <w:marBottom w:val="115"/>
              <w:divBdr>
                <w:top w:val="none" w:sz="0" w:space="0" w:color="auto"/>
                <w:left w:val="none" w:sz="0" w:space="0" w:color="auto"/>
                <w:bottom w:val="none" w:sz="0" w:space="0" w:color="auto"/>
                <w:right w:val="none" w:sz="0" w:space="0" w:color="auto"/>
              </w:divBdr>
              <w:divsChild>
                <w:div w:id="691228848">
                  <w:marLeft w:val="0"/>
                  <w:marRight w:val="0"/>
                  <w:marTop w:val="0"/>
                  <w:marBottom w:val="0"/>
                  <w:divBdr>
                    <w:top w:val="none" w:sz="0" w:space="0" w:color="auto"/>
                    <w:left w:val="none" w:sz="0" w:space="0" w:color="auto"/>
                    <w:bottom w:val="none" w:sz="0" w:space="0" w:color="auto"/>
                    <w:right w:val="none" w:sz="0" w:space="0" w:color="auto"/>
                  </w:divBdr>
                  <w:divsChild>
                    <w:div w:id="791635492">
                      <w:marLeft w:val="0"/>
                      <w:marRight w:val="0"/>
                      <w:marTop w:val="0"/>
                      <w:marBottom w:val="0"/>
                      <w:divBdr>
                        <w:top w:val="none" w:sz="0" w:space="0" w:color="auto"/>
                        <w:left w:val="none" w:sz="0" w:space="0" w:color="auto"/>
                        <w:bottom w:val="none" w:sz="0" w:space="0" w:color="auto"/>
                        <w:right w:val="single" w:sz="4" w:space="12" w:color="E3D9B5"/>
                      </w:divBdr>
                      <w:divsChild>
                        <w:div w:id="1184710174">
                          <w:marLeft w:val="0"/>
                          <w:marRight w:val="0"/>
                          <w:marTop w:val="0"/>
                          <w:marBottom w:val="0"/>
                          <w:divBdr>
                            <w:top w:val="dotted" w:sz="8" w:space="13" w:color="80A7D9"/>
                            <w:left w:val="none" w:sz="0" w:space="0" w:color="auto"/>
                            <w:bottom w:val="none" w:sz="0" w:space="0" w:color="auto"/>
                            <w:right w:val="none" w:sz="0" w:space="0" w:color="auto"/>
                          </w:divBdr>
                          <w:divsChild>
                            <w:div w:id="1571114198">
                              <w:marLeft w:val="0"/>
                              <w:marRight w:val="0"/>
                              <w:marTop w:val="0"/>
                              <w:marBottom w:val="0"/>
                              <w:divBdr>
                                <w:top w:val="none" w:sz="0" w:space="0" w:color="auto"/>
                                <w:left w:val="none" w:sz="0" w:space="0" w:color="auto"/>
                                <w:bottom w:val="none" w:sz="0" w:space="0" w:color="auto"/>
                                <w:right w:val="none" w:sz="0" w:space="0" w:color="auto"/>
                              </w:divBdr>
                              <w:divsChild>
                                <w:div w:id="811950546">
                                  <w:marLeft w:val="0"/>
                                  <w:marRight w:val="0"/>
                                  <w:marTop w:val="0"/>
                                  <w:marBottom w:val="230"/>
                                  <w:divBdr>
                                    <w:top w:val="none" w:sz="0" w:space="0" w:color="auto"/>
                                    <w:left w:val="none" w:sz="0" w:space="0" w:color="auto"/>
                                    <w:bottom w:val="none" w:sz="0" w:space="0" w:color="auto"/>
                                    <w:right w:val="none" w:sz="0" w:space="0" w:color="auto"/>
                                  </w:divBdr>
                                  <w:divsChild>
                                    <w:div w:id="344477329">
                                      <w:marLeft w:val="0"/>
                                      <w:marRight w:val="0"/>
                                      <w:marTop w:val="0"/>
                                      <w:marBottom w:val="0"/>
                                      <w:divBdr>
                                        <w:top w:val="none" w:sz="0" w:space="0" w:color="auto"/>
                                        <w:left w:val="none" w:sz="0" w:space="0" w:color="auto"/>
                                        <w:bottom w:val="none" w:sz="0" w:space="0" w:color="auto"/>
                                        <w:right w:val="none" w:sz="0" w:space="0" w:color="auto"/>
                                      </w:divBdr>
                                      <w:divsChild>
                                        <w:div w:id="1449205965">
                                          <w:marLeft w:val="0"/>
                                          <w:marRight w:val="0"/>
                                          <w:marTop w:val="0"/>
                                          <w:marBottom w:val="0"/>
                                          <w:divBdr>
                                            <w:top w:val="none" w:sz="0" w:space="0" w:color="auto"/>
                                            <w:left w:val="none" w:sz="0" w:space="0" w:color="auto"/>
                                            <w:bottom w:val="none" w:sz="0" w:space="0" w:color="auto"/>
                                            <w:right w:val="none" w:sz="0" w:space="0" w:color="auto"/>
                                          </w:divBdr>
                                          <w:divsChild>
                                            <w:div w:id="653417787">
                                              <w:marLeft w:val="0"/>
                                              <w:marRight w:val="0"/>
                                              <w:marTop w:val="0"/>
                                              <w:marBottom w:val="0"/>
                                              <w:divBdr>
                                                <w:top w:val="none" w:sz="0" w:space="0" w:color="auto"/>
                                                <w:left w:val="none" w:sz="0" w:space="0" w:color="auto"/>
                                                <w:bottom w:val="none" w:sz="0" w:space="0" w:color="auto"/>
                                                <w:right w:val="none" w:sz="0" w:space="0" w:color="auto"/>
                                              </w:divBdr>
                                            </w:div>
                                          </w:divsChild>
                                        </w:div>
                                        <w:div w:id="534123839">
                                          <w:marLeft w:val="0"/>
                                          <w:marRight w:val="0"/>
                                          <w:marTop w:val="0"/>
                                          <w:marBottom w:val="0"/>
                                          <w:divBdr>
                                            <w:top w:val="single" w:sz="4" w:space="4" w:color="8C8CAC"/>
                                            <w:left w:val="single" w:sz="4" w:space="7" w:color="8C8CAC"/>
                                            <w:bottom w:val="single" w:sz="4" w:space="4" w:color="8C8CAC"/>
                                            <w:right w:val="single" w:sz="4" w:space="7" w:color="8C8CAC"/>
                                          </w:divBdr>
                                          <w:divsChild>
                                            <w:div w:id="207378239">
                                              <w:marLeft w:val="0"/>
                                              <w:marRight w:val="0"/>
                                              <w:marTop w:val="0"/>
                                              <w:marBottom w:val="0"/>
                                              <w:divBdr>
                                                <w:top w:val="none" w:sz="0" w:space="0" w:color="auto"/>
                                                <w:left w:val="none" w:sz="0" w:space="0" w:color="auto"/>
                                                <w:bottom w:val="none" w:sz="0" w:space="0" w:color="auto"/>
                                                <w:right w:val="none" w:sz="0" w:space="0" w:color="auto"/>
                                              </w:divBdr>
                                            </w:div>
                                            <w:div w:id="530532950">
                                              <w:marLeft w:val="0"/>
                                              <w:marRight w:val="0"/>
                                              <w:marTop w:val="0"/>
                                              <w:marBottom w:val="0"/>
                                              <w:divBdr>
                                                <w:top w:val="none" w:sz="0" w:space="0" w:color="auto"/>
                                                <w:left w:val="none" w:sz="0" w:space="0" w:color="auto"/>
                                                <w:bottom w:val="none" w:sz="0" w:space="0" w:color="auto"/>
                                                <w:right w:val="none" w:sz="0" w:space="0" w:color="auto"/>
                                              </w:divBdr>
                                            </w:div>
                                            <w:div w:id="1727296457">
                                              <w:marLeft w:val="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84005">
                                  <w:marLeft w:val="0"/>
                                  <w:marRight w:val="0"/>
                                  <w:marTop w:val="0"/>
                                  <w:marBottom w:val="0"/>
                                  <w:divBdr>
                                    <w:top w:val="none" w:sz="0" w:space="0" w:color="auto"/>
                                    <w:left w:val="none" w:sz="0" w:space="0" w:color="auto"/>
                                    <w:bottom w:val="none" w:sz="0" w:space="0" w:color="auto"/>
                                    <w:right w:val="none" w:sz="0" w:space="0" w:color="auto"/>
                                  </w:divBdr>
                                  <w:divsChild>
                                    <w:div w:id="17213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exklein.wikispaces.com/Memo" TargetMode="External"/><Relationship Id="rId13" Type="http://schemas.openxmlformats.org/officeDocument/2006/relationships/control" Target="activeX/activeX2.xml"/><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ontrol" Target="activeX/activeX6.xml"/><Relationship Id="rId7" Type="http://schemas.openxmlformats.org/officeDocument/2006/relationships/hyperlink" Target="http://alexklein.wikispaces.com/message/list/Memo" TargetMode="External"/><Relationship Id="rId12" Type="http://schemas.openxmlformats.org/officeDocument/2006/relationships/image" Target="media/image3.wmf"/><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control" Target="activeX/activeX1.xml"/><Relationship Id="rId24" Type="http://schemas.openxmlformats.org/officeDocument/2006/relationships/comments" Target="comments.xml"/><Relationship Id="rId5" Type="http://schemas.openxmlformats.org/officeDocument/2006/relationships/hyperlink" Target="http://alexklein.wikispaces.com/page/edit/Memo" TargetMode="External"/><Relationship Id="rId15" Type="http://schemas.openxmlformats.org/officeDocument/2006/relationships/control" Target="activeX/activeX3.xml"/><Relationship Id="rId23" Type="http://schemas.openxmlformats.org/officeDocument/2006/relationships/control" Target="activeX/activeX7.xml"/><Relationship Id="rId10" Type="http://schemas.openxmlformats.org/officeDocument/2006/relationships/image" Target="media/image2.wmf"/><Relationship Id="rId19" Type="http://schemas.openxmlformats.org/officeDocument/2006/relationships/control" Target="activeX/activeX5.xml"/><Relationship Id="rId4" Type="http://schemas.openxmlformats.org/officeDocument/2006/relationships/webSettings" Target="webSettings.xml"/><Relationship Id="rId9" Type="http://schemas.openxmlformats.org/officeDocument/2006/relationships/hyperlink" Target="http://alexklein.wikispaces.com/page/history/Memo" TargetMode="External"/><Relationship Id="rId14" Type="http://schemas.openxmlformats.org/officeDocument/2006/relationships/image" Target="media/image4.wmf"/><Relationship Id="rId22" Type="http://schemas.openxmlformats.org/officeDocument/2006/relationships/image" Target="media/image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577</Words>
  <Characters>3295</Characters>
  <Application>Microsoft Office Word</Application>
  <DocSecurity>0</DocSecurity>
  <Lines>27</Lines>
  <Paragraphs>7</Paragraphs>
  <ScaleCrop>false</ScaleCrop>
  <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2012-02-10T21:04:00Z</dcterms:created>
  <dcterms:modified xsi:type="dcterms:W3CDTF">2012-02-10T21:08:00Z</dcterms:modified>
</cp:coreProperties>
</file>